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809" w:rsidRDefault="00E65C98" w:rsidP="00A13E79">
      <w:pPr>
        <w:pStyle w:val="Title"/>
      </w:pPr>
      <w:r>
        <w:t xml:space="preserve">Copying </w:t>
      </w:r>
      <w:r w:rsidR="00793836">
        <w:t xml:space="preserve">Committed Datatypes </w:t>
      </w:r>
      <w:r>
        <w:t>with H5Ocopy</w:t>
      </w:r>
    </w:p>
    <w:p w:rsidR="00485751" w:rsidRDefault="00485751" w:rsidP="00485751"/>
    <w:p w:rsidR="00801D68" w:rsidRPr="00801D68" w:rsidRDefault="00DD7D61" w:rsidP="00801D68">
      <w:pPr>
        <w:pStyle w:val="Subtitle"/>
      </w:pPr>
      <w:r>
        <w:t>HDF5 Release 1.8.</w:t>
      </w:r>
      <w:r w:rsidR="000455C8">
        <w:t>9</w:t>
      </w:r>
    </w:p>
    <w:p w:rsidR="00874E7A" w:rsidRDefault="000455C8" w:rsidP="00874E7A">
      <w:pPr>
        <w:pStyle w:val="Subtitle"/>
      </w:pPr>
      <w:r>
        <w:t>May 2012</w:t>
      </w:r>
    </w:p>
    <w:p w:rsidR="00D9653E" w:rsidRDefault="00D9653E"/>
    <w:p w:rsidR="00C27E3A" w:rsidRDefault="00C27E3A"/>
    <w:p w:rsidR="00C27E3A" w:rsidRDefault="00C27E3A"/>
    <w:p w:rsidR="002E2C16" w:rsidRDefault="002E2C16"/>
    <w:p w:rsidR="00DD7D61" w:rsidRDefault="00DD7D61"/>
    <w:p w:rsidR="00DD7D61" w:rsidRDefault="00DD7D61"/>
    <w:p w:rsidR="00DD7D61" w:rsidRDefault="00DD7D61"/>
    <w:p w:rsidR="00DD7D61" w:rsidRDefault="00DD7D61"/>
    <w:p w:rsidR="00DD7D61" w:rsidRDefault="00DD7D61"/>
    <w:p w:rsidR="002E2C16" w:rsidRDefault="002E2C16"/>
    <w:p w:rsidR="002E2C16" w:rsidRDefault="00E65C98">
      <w:r>
        <w:rPr>
          <w:noProof/>
        </w:rPr>
        <mc:AlternateContent>
          <mc:Choice Requires="wps">
            <w:drawing>
              <wp:anchor distT="0" distB="0" distL="114300" distR="114300" simplePos="0" relativeHeight="251667456" behindDoc="0" locked="0" layoutInCell="1" allowOverlap="1">
                <wp:simplePos x="0" y="0"/>
                <wp:positionH relativeFrom="column">
                  <wp:posOffset>3785235</wp:posOffset>
                </wp:positionH>
                <wp:positionV relativeFrom="paragraph">
                  <wp:posOffset>435610</wp:posOffset>
                </wp:positionV>
                <wp:extent cx="2523490" cy="172021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3490" cy="1720215"/>
                        </a:xfrm>
                        <a:prstGeom prst="rect">
                          <a:avLst/>
                        </a:prstGeom>
                        <a:noFill/>
                        <a:ln w="9525">
                          <a:noFill/>
                          <a:miter lim="800000"/>
                          <a:headEnd/>
                          <a:tailEnd/>
                        </a:ln>
                      </wps:spPr>
                      <wps:txbx>
                        <w:txbxContent>
                          <w:p w:rsidR="00CC7DC7" w:rsidRDefault="00CC7DC7" w:rsidP="002E2C16">
                            <w:pPr>
                              <w:jc w:val="center"/>
                            </w:pPr>
                            <w:r>
                              <w:rPr>
                                <w:noProof/>
                              </w:rPr>
                              <w:drawing>
                                <wp:inline distT="0" distB="0" distL="0" distR="0">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CC7DC7" w:rsidRDefault="00CD22CD" w:rsidP="002E2C16">
                            <w:pPr>
                              <w:jc w:val="center"/>
                            </w:pPr>
                            <w:hyperlink r:id="rId10" w:history="1">
                              <w:r w:rsidR="00CC7DC7" w:rsidRPr="003575B2">
                                <w:rPr>
                                  <w:rStyle w:val="Hyperlink"/>
                                </w:rPr>
                                <w:t>http://www.HDFGroup.org</w:t>
                              </w:r>
                            </w:hyperlink>
                            <w:r w:rsidR="00CC7DC7">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mv="urn:schemas-microsoft-com:mac:vml" xmlns:mo="http://schemas.microsoft.com/office/mac/office/2008/main">
            <w:pict>
              <v:shapetype id="_x0000_t202" coordsize="21600,21600" o:spt="202" path="m,l,21600r21600,l21600,xe">
                <v:stroke joinstyle="miter"/>
                <v:path gradientshapeok="t" o:connecttype="rect"/>
              </v:shapetype>
              <v:shape id="Text Box 2" o:spid="_x0000_s1026" type="#_x0000_t202" style="position:absolute;margin-left:298.05pt;margin-top:34.3pt;width:198.1pt;height:134.75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" filled="f" stroked="f">
                <v:textbox style="mso-fit-shape-to-text:t">
                  <w:txbxContent>
                    <w:p w:rsidR="00CC7DC7" w:rsidRDefault="00CC7DC7" w:rsidP="002E2C16">
                      <w:pPr>
                        <w:jc w:val="center"/>
                      </w:pPr>
                      <w:r>
                        <w:rPr>
                          <w:noProof/>
                        </w:rPr>
                        <w:drawing>
                          <wp:inline distT="0" distB="0" distL="0" distR="0">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CC7DC7" w:rsidRDefault="002D2777" w:rsidP="002E2C16">
                      <w:pPr>
                        <w:jc w:val="center"/>
                      </w:pPr>
                      <w:hyperlink r:id="rId12" w:history="1">
                        <w:r w:rsidR="00CC7DC7" w:rsidRPr="003575B2">
                          <w:rPr>
                            <w:rStyle w:val="Hyperlink"/>
                          </w:rPr>
                          <w:t>http://www.HDFGroup.org</w:t>
                        </w:r>
                      </w:hyperlink>
                      <w:r w:rsidR="00CC7DC7">
                        <w:t xml:space="preserve"> </w:t>
                      </w:r>
                    </w:p>
                  </w:txbxContent>
                </v:textbox>
              </v:shape>
            </w:pict>
          </mc:Fallback>
        </mc:AlternateContent>
      </w:r>
    </w:p>
    <w:p w:rsidR="00B24139" w:rsidRDefault="00B24139">
      <w:pPr>
        <w:sectPr w:rsidR="00B24139">
          <w:headerReference w:type="default" r:id="rId13"/>
          <w:footerReference w:type="default" r:id="rId14"/>
          <w:headerReference w:type="first" r:id="rId15"/>
          <w:pgSz w:w="12240" w:h="15840" w:code="1"/>
          <w:pgMar w:top="1152" w:right="1152" w:bottom="1440" w:left="1152" w:header="432" w:footer="720" w:gutter="0"/>
          <w:cols w:space="720"/>
          <w:titlePg/>
          <w:docGrid w:linePitch="360"/>
        </w:sectPr>
      </w:pPr>
    </w:p>
    <w:p w:rsidR="00702264" w:rsidRDefault="00702264" w:rsidP="00702264">
      <w:pPr>
        <w:pStyle w:val="SubSectionHeading"/>
      </w:pPr>
      <w:r>
        <w:lastRenderedPageBreak/>
        <w:t>Copyright Notice and License Terms for HDF5 (Hierarchical Data Format 5) Software Library and Utilities</w:t>
      </w:r>
    </w:p>
    <w:p w:rsidR="00702264" w:rsidRDefault="00702264" w:rsidP="00702264"/>
    <w:p w:rsidR="00702264" w:rsidRDefault="00702264" w:rsidP="00702264">
      <w:r>
        <w:t>HDF5 (Hierarchical Data Format 5) Software Library and Utilities</w:t>
      </w:r>
    </w:p>
    <w:p w:rsidR="00702264" w:rsidRDefault="00702264" w:rsidP="00702264">
      <w:r>
        <w:t xml:space="preserve">Copyright 2006-2012 by </w:t>
      </w:r>
      <w:proofErr w:type="gramStart"/>
      <w:r>
        <w:t>The</w:t>
      </w:r>
      <w:proofErr w:type="gramEnd"/>
      <w:r>
        <w:t xml:space="preserve"> HDF Group.</w:t>
      </w:r>
    </w:p>
    <w:p w:rsidR="00702264" w:rsidRDefault="00702264" w:rsidP="00702264"/>
    <w:p w:rsidR="00702264" w:rsidRDefault="00702264" w:rsidP="00702264">
      <w:r>
        <w:t>NCSA HDF5 (Hierarchical Data Format 5) Software Library and Utilities</w:t>
      </w:r>
    </w:p>
    <w:p w:rsidR="00702264" w:rsidRDefault="00702264" w:rsidP="00702264">
      <w:proofErr w:type="gramStart"/>
      <w:r>
        <w:t>Copyright 1998-2006 by the Board of Trustees of the University of Illinois.</w:t>
      </w:r>
      <w:proofErr w:type="gramEnd"/>
    </w:p>
    <w:p w:rsidR="00702264" w:rsidRDefault="00702264" w:rsidP="00702264"/>
    <w:p w:rsidR="00702264" w:rsidRPr="00702264" w:rsidRDefault="00702264" w:rsidP="00702264">
      <w:pPr>
        <w:rPr>
          <w:b/>
        </w:rPr>
      </w:pPr>
      <w:r w:rsidRPr="00702264">
        <w:rPr>
          <w:b/>
        </w:rPr>
        <w:t>All rights reserved.</w:t>
      </w:r>
    </w:p>
    <w:p w:rsidR="00702264" w:rsidRDefault="00702264" w:rsidP="00702264"/>
    <w:p w:rsidR="00702264" w:rsidRDefault="00702264" w:rsidP="00702264">
      <w:r>
        <w:t>Redistribution and use in source and binary forms, with or without modification, are permitted for any purpose (including commercial purposes) provided that the following conditions are met:</w:t>
      </w:r>
    </w:p>
    <w:p w:rsidR="00702264" w:rsidRDefault="00702264" w:rsidP="00702264"/>
    <w:p w:rsidR="00702264" w:rsidRDefault="00702264" w:rsidP="00702264">
      <w:pPr>
        <w:pStyle w:val="ListParagraph"/>
        <w:numPr>
          <w:ilvl w:val="0"/>
          <w:numId w:val="29"/>
        </w:numPr>
      </w:pPr>
      <w:r>
        <w:t>Redistributions of source code must retain the above copyright notice, this list of conditions, and the following disclaimer.</w:t>
      </w:r>
    </w:p>
    <w:p w:rsidR="00702264" w:rsidRDefault="00702264" w:rsidP="00702264">
      <w:pPr>
        <w:pStyle w:val="ListParagraph"/>
        <w:numPr>
          <w:ilvl w:val="0"/>
          <w:numId w:val="29"/>
        </w:numPr>
      </w:pPr>
      <w:r>
        <w:t>Redistributions in binary form must reproduce the above copyright notice, this list of conditions, and the following disclaimer in the documentation and/or materials provided with the distribution.</w:t>
      </w:r>
    </w:p>
    <w:p w:rsidR="00702264" w:rsidRDefault="00702264" w:rsidP="00702264">
      <w:pPr>
        <w:pStyle w:val="ListParagraph"/>
        <w:numPr>
          <w:ilvl w:val="0"/>
          <w:numId w:val="29"/>
        </w:numPr>
      </w:pPr>
      <w:r>
        <w:t>In addition, redistributions of modified forms of the source or binary code must carry prominent notices stating that the original code was changed and the date of the change.</w:t>
      </w:r>
    </w:p>
    <w:p w:rsidR="00702264" w:rsidRDefault="00702264" w:rsidP="00702264">
      <w:pPr>
        <w:pStyle w:val="ListParagraph"/>
        <w:numPr>
          <w:ilvl w:val="0"/>
          <w:numId w:val="29"/>
        </w:numPr>
      </w:pPr>
      <w:r>
        <w:t>All publications or advertising materials mentioning features or use of this software are asked, but not required, to acknowledge that it was developed by The HDF Group and by the National Center for Supercomputing Applications at the University of Illinois at Urbana-Champaign and credit the contributors.</w:t>
      </w:r>
    </w:p>
    <w:p w:rsidR="00702264" w:rsidRDefault="00702264" w:rsidP="00702264">
      <w:pPr>
        <w:pStyle w:val="ListParagraph"/>
        <w:numPr>
          <w:ilvl w:val="0"/>
          <w:numId w:val="29"/>
        </w:numPr>
      </w:pPr>
      <w:r>
        <w:t>Neither the name of The HDF Group, the name of the University, nor the name of any Contributor may be used to endorse or promote products derived from this software without specific prior written permission from The HDF Group, the University, or the Contributor, respectively.</w:t>
      </w:r>
    </w:p>
    <w:p w:rsidR="00702264" w:rsidRDefault="00702264" w:rsidP="00702264"/>
    <w:p w:rsidR="00702264" w:rsidRDefault="00702264" w:rsidP="00702264">
      <w:r w:rsidRPr="00702264">
        <w:rPr>
          <w:b/>
        </w:rPr>
        <w:t>DISCLAIMER:</w:t>
      </w:r>
      <w:r>
        <w:rPr>
          <w:b/>
        </w:rPr>
        <w:t xml:space="preserve"> </w:t>
      </w:r>
      <w:r>
        <w:t xml:space="preserve">THIS SOFTWARE IS PROVIDED BY THE HDF GROUP AND THE CONTRIBUTORS "AS IS" WITH NO WARRANTY OF ANY KIND, EITHER EXPRESSED OR IMPLIED. In no event shall The HDF Group or the Contributors be liable for any damages suffered by the users arising out of the use of this software, even if advised of the possibility of such damage. </w:t>
      </w:r>
    </w:p>
    <w:p w:rsidR="00702264" w:rsidRDefault="00702264" w:rsidP="00702264"/>
    <w:p w:rsidR="00702264" w:rsidRDefault="00702264" w:rsidP="00702264">
      <w:r>
        <w:t>Contributors: National Center for Supercomputing Applications  (NCSA) at the University of Illinois, Fortner Software, Unidata Program Center (netCDF), The Independent JPEG Group (JPEG), Jean-loup Gailly and Mark Adler (gzip), and Digital Equipment Corporation (DEC).</w:t>
      </w:r>
    </w:p>
    <w:p w:rsidR="00702264" w:rsidRDefault="00702264" w:rsidP="00702264"/>
    <w:p w:rsidR="00702264" w:rsidRDefault="00702264" w:rsidP="00702264">
      <w:r>
        <w:t xml:space="preserve">Portions of HDF5 were developed with support from the Lawrence Berkeley National Laboratory (LBNL) and the United States Department of Energy under Prime Contract No. </w:t>
      </w:r>
      <w:proofErr w:type="gramStart"/>
      <w:r>
        <w:t>DE-AC02-05CH11231.</w:t>
      </w:r>
      <w:proofErr w:type="gramEnd"/>
    </w:p>
    <w:p w:rsidR="00702264" w:rsidRDefault="00702264" w:rsidP="00702264"/>
    <w:p w:rsidR="00702264" w:rsidRDefault="00702264" w:rsidP="00702264">
      <w:r>
        <w:t>Portions of HDF5 were developed with support from the University of California, Lawrence Livermore National Laboratory (UC LLNL). The following statement applies to those portions of the product and must be retained in any redistribution of source code, binaries, documentation, and/or accompanying materials:</w:t>
      </w:r>
    </w:p>
    <w:p w:rsidR="00702264" w:rsidRDefault="00702264" w:rsidP="00702264"/>
    <w:p w:rsidR="00702264" w:rsidRDefault="00702264" w:rsidP="00535CFC">
      <w:pPr>
        <w:ind w:left="720"/>
      </w:pPr>
      <w:r>
        <w:t xml:space="preserve">This work was partially produced at the University of California, Lawrence Livermore National Laboratory (UC LLNL) under contract no. </w:t>
      </w:r>
      <w:proofErr w:type="gramStart"/>
      <w:r>
        <w:t>W-7405-ENG-48 (Contract 48) between the U.S. Department of Energy (DOE) and The Regents of the University of California (University) for the operation of UC LLNL.</w:t>
      </w:r>
      <w:proofErr w:type="gramEnd"/>
    </w:p>
    <w:p w:rsidR="00702264" w:rsidRDefault="00702264" w:rsidP="00535CFC">
      <w:pPr>
        <w:ind w:left="720"/>
      </w:pPr>
    </w:p>
    <w:p w:rsidR="00702264" w:rsidRDefault="00535CFC" w:rsidP="00535CFC">
      <w:pPr>
        <w:ind w:left="720"/>
      </w:pPr>
      <w:r w:rsidRPr="00535CFC">
        <w:rPr>
          <w:b/>
        </w:rPr>
        <w:lastRenderedPageBreak/>
        <w:t xml:space="preserve">DISCLAIMER: </w:t>
      </w:r>
      <w:r w:rsidR="00702264">
        <w:t>This work was prepared as an account of work sponsored by an agency of the United States Government. Neither the United States Government nor the University of California nor any of their employees, makes any warranty, express or implied, or assumes any liability or responsibility for the accuracy, completeness, or usefulness of any information, apparatus, product, or process disclosed, or represents that its use would not infringe privately- owned rights. Reference herein to any specific commercial products, process, or service by trade name, trademark, manufacturer, or otherwise, does not necessarily constitute or imply its endorsement, recommendation, or favoring by the United States Government or the University of California. The views and opinions of authors expressed herein do not necessarily state or reflect those of the United States Government or the University of California, and shall not be used for advertising or product endorsement purposes.</w:t>
      </w:r>
    </w:p>
    <w:p w:rsidR="00D9653E" w:rsidRDefault="00D9653E"/>
    <w:p w:rsidR="00793836" w:rsidRDefault="00793836"/>
    <w:p w:rsidR="00793836" w:rsidRDefault="00793836"/>
    <w:p w:rsidR="00D9653E" w:rsidRDefault="00D9653E">
      <w:pPr>
        <w:rPr>
          <w:rFonts w:eastAsiaTheme="majorEastAsia" w:cstheme="majorBidi"/>
          <w:b/>
          <w:spacing w:val="5"/>
          <w:kern w:val="28"/>
          <w:sz w:val="28"/>
          <w:szCs w:val="32"/>
        </w:rPr>
      </w:pPr>
      <w:r>
        <w:br w:type="page"/>
      </w:r>
    </w:p>
    <w:p w:rsidR="00B24139" w:rsidRDefault="00B24139" w:rsidP="00B24139">
      <w:pPr>
        <w:pStyle w:val="Contents"/>
        <w:sectPr w:rsidR="00B24139">
          <w:headerReference w:type="first" r:id="rId16"/>
          <w:footerReference w:type="first" r:id="rId17"/>
          <w:pgSz w:w="12240" w:h="15840" w:code="1"/>
          <w:pgMar w:top="1152" w:right="1152" w:bottom="1440" w:left="1152" w:header="432" w:footer="720" w:gutter="0"/>
          <w:cols w:space="720"/>
          <w:titlePg/>
          <w:docGrid w:linePitch="360"/>
        </w:sectPr>
      </w:pPr>
    </w:p>
    <w:p w:rsidR="00D9653E" w:rsidRPr="006000D5" w:rsidRDefault="00D9653E" w:rsidP="00B24139">
      <w:pPr>
        <w:pStyle w:val="Contents"/>
      </w:pPr>
      <w:r>
        <w:lastRenderedPageBreak/>
        <w:t>Contents</w:t>
      </w:r>
    </w:p>
    <w:p w:rsidR="00934CE2" w:rsidRDefault="006E278A">
      <w:pPr>
        <w:pStyle w:val="TOC1"/>
        <w:rPr>
          <w:lang w:bidi="ar-SA"/>
        </w:rPr>
      </w:pPr>
      <w:r>
        <w:rPr>
          <w:rFonts w:ascii="Times" w:hAnsi="Times" w:cs="Times"/>
          <w:szCs w:val="24"/>
        </w:rPr>
        <w:fldChar w:fldCharType="begin"/>
      </w:r>
      <w:r w:rsidR="00BE2D69">
        <w:rPr>
          <w:rFonts w:ascii="Times" w:hAnsi="Times" w:cs="Times"/>
          <w:szCs w:val="24"/>
        </w:rPr>
        <w:instrText xml:space="preserve"> TOC \o "2-5" \t "Heading 1,1" </w:instrText>
      </w:r>
      <w:r>
        <w:rPr>
          <w:rFonts w:ascii="Times" w:hAnsi="Times" w:cs="Times"/>
          <w:szCs w:val="24"/>
        </w:rPr>
        <w:fldChar w:fldCharType="separate"/>
      </w:r>
      <w:r w:rsidR="00934CE2">
        <w:t>1. Copying Committed Datatypes with H5Ocopy</w:t>
      </w:r>
      <w:r w:rsidR="00934CE2">
        <w:tab/>
      </w:r>
      <w:r w:rsidR="00934CE2">
        <w:fldChar w:fldCharType="begin"/>
      </w:r>
      <w:r w:rsidR="00934CE2">
        <w:instrText xml:space="preserve"> PAGEREF _Toc320099813 \h </w:instrText>
      </w:r>
      <w:r w:rsidR="00934CE2">
        <w:fldChar w:fldCharType="separate"/>
      </w:r>
      <w:r w:rsidR="00934CE2">
        <w:t>5</w:t>
      </w:r>
      <w:r w:rsidR="00934CE2">
        <w:fldChar w:fldCharType="end"/>
      </w:r>
    </w:p>
    <w:p w:rsidR="00934CE2" w:rsidRDefault="00934CE2">
      <w:pPr>
        <w:pStyle w:val="TOC2"/>
        <w:rPr>
          <w:lang w:bidi="ar-SA"/>
        </w:rPr>
      </w:pPr>
      <w:r>
        <w:t>1.1. Callback Function</w:t>
      </w:r>
      <w:r>
        <w:tab/>
      </w:r>
      <w:r>
        <w:fldChar w:fldCharType="begin"/>
      </w:r>
      <w:r>
        <w:instrText xml:space="preserve"> PAGEREF _Toc320099814 \h </w:instrText>
      </w:r>
      <w:r>
        <w:fldChar w:fldCharType="separate"/>
      </w:r>
      <w:r>
        <w:t>6</w:t>
      </w:r>
      <w:r>
        <w:fldChar w:fldCharType="end"/>
      </w:r>
    </w:p>
    <w:p w:rsidR="00934CE2" w:rsidRDefault="00934CE2">
      <w:pPr>
        <w:pStyle w:val="TOC2"/>
        <w:rPr>
          <w:lang w:bidi="ar-SA"/>
        </w:rPr>
      </w:pPr>
      <w:r>
        <w:t>1.2. Function Summary</w:t>
      </w:r>
      <w:r>
        <w:tab/>
      </w:r>
      <w:r>
        <w:fldChar w:fldCharType="begin"/>
      </w:r>
      <w:r>
        <w:instrText xml:space="preserve"> PAGEREF _Toc320099815 \h </w:instrText>
      </w:r>
      <w:r>
        <w:fldChar w:fldCharType="separate"/>
      </w:r>
      <w:r>
        <w:t>6</w:t>
      </w:r>
      <w:r>
        <w:fldChar w:fldCharType="end"/>
      </w:r>
    </w:p>
    <w:p w:rsidR="00934CE2" w:rsidRDefault="00934CE2">
      <w:pPr>
        <w:pStyle w:val="TOC2"/>
        <w:rPr>
          <w:lang w:bidi="ar-SA"/>
        </w:rPr>
      </w:pPr>
      <w:r>
        <w:t>1.3. Resources</w:t>
      </w:r>
      <w:r>
        <w:tab/>
      </w:r>
      <w:r>
        <w:fldChar w:fldCharType="begin"/>
      </w:r>
      <w:r>
        <w:instrText xml:space="preserve"> PAGEREF _Toc320099816 \h </w:instrText>
      </w:r>
      <w:r>
        <w:fldChar w:fldCharType="separate"/>
      </w:r>
      <w:r>
        <w:t>7</w:t>
      </w:r>
      <w:r>
        <w:fldChar w:fldCharType="end"/>
      </w:r>
    </w:p>
    <w:bookmarkStart w:id="0" w:name="_GoBack"/>
    <w:bookmarkEnd w:id="0"/>
    <w:p w:rsidR="00621809" w:rsidRDefault="006E278A" w:rsidP="00B24139">
      <w:pPr>
        <w:rPr>
          <w:lang w:bidi="en-US"/>
        </w:rPr>
      </w:pPr>
      <w:r>
        <w:rPr>
          <w:rFonts w:ascii="Times" w:eastAsiaTheme="minorEastAsia" w:hAnsi="Times" w:cs="Times"/>
          <w:noProof/>
          <w:szCs w:val="24"/>
          <w:lang w:bidi="en-US"/>
        </w:rPr>
        <w:fldChar w:fldCharType="end"/>
      </w:r>
    </w:p>
    <w:p w:rsidR="00B24139" w:rsidRDefault="00B24139" w:rsidP="00B24139">
      <w:pPr>
        <w:sectPr w:rsidR="00B24139">
          <w:headerReference w:type="first" r:id="rId18"/>
          <w:type w:val="continuous"/>
          <w:pgSz w:w="12240" w:h="15840" w:code="1"/>
          <w:pgMar w:top="1152" w:right="1152" w:bottom="1440" w:left="1152" w:header="432" w:footer="720" w:gutter="0"/>
          <w:cols w:space="720"/>
          <w:titlePg/>
          <w:docGrid w:linePitch="360"/>
        </w:sectPr>
      </w:pPr>
    </w:p>
    <w:p w:rsidR="00DD7D61" w:rsidRPr="00A21BA4" w:rsidRDefault="003B5DB0" w:rsidP="00420406">
      <w:pPr>
        <w:pStyle w:val="Heading1"/>
      </w:pPr>
      <w:bookmarkStart w:id="1" w:name="_Toc320099813"/>
      <w:r>
        <w:lastRenderedPageBreak/>
        <w:t xml:space="preserve">Copying </w:t>
      </w:r>
      <w:r w:rsidR="00336005">
        <w:t>Committed Datatype</w:t>
      </w:r>
      <w:r w:rsidR="00F724D8">
        <w:t>s</w:t>
      </w:r>
      <w:r w:rsidR="00336005">
        <w:t xml:space="preserve"> </w:t>
      </w:r>
      <w:r>
        <w:t>with H5Ocopy</w:t>
      </w:r>
      <w:bookmarkEnd w:id="1"/>
    </w:p>
    <w:p w:rsidR="00F724D8" w:rsidRDefault="00F724D8" w:rsidP="00F724D8">
      <w:r>
        <w:t>Committed datatypes can be a powerful feature in HDF5. They can be used to share a single datatype description among multiple datasets,</w:t>
      </w:r>
      <w:r w:rsidR="00B115B1">
        <w:t xml:space="preserve"> to</w:t>
      </w:r>
      <w:r>
        <w:t xml:space="preserve"> </w:t>
      </w:r>
      <w:r w:rsidR="00B115B1">
        <w:t xml:space="preserve">save </w:t>
      </w:r>
      <w:r>
        <w:t>space</w:t>
      </w:r>
      <w:r w:rsidR="005A0DDB">
        <w:t xml:space="preserve"> or </w:t>
      </w:r>
      <w:r w:rsidR="00B115B1">
        <w:t>ensure that the datatypes are truly identical</w:t>
      </w:r>
      <w:r>
        <w:t xml:space="preserve">, and to assign a name to that datatype within the HDF5 group structure. </w:t>
      </w:r>
      <w:r w:rsidR="00F30957">
        <w:t>The object copy API</w:t>
      </w:r>
      <w:r w:rsidR="00F30957" w:rsidRPr="00F30957">
        <w:t xml:space="preserve">, </w:t>
      </w:r>
      <w:r w:rsidR="00F30957" w:rsidRPr="00F30957">
        <w:rPr>
          <w:rFonts w:ascii="Courier New" w:hAnsi="Courier New" w:cs="Courier New"/>
          <w:sz w:val="18"/>
        </w:rPr>
        <w:t>H5Ocopy</w:t>
      </w:r>
      <w:r w:rsidR="00F30957" w:rsidRPr="00F30957">
        <w:t>,</w:t>
      </w:r>
      <w:r w:rsidR="00F30957">
        <w:t xml:space="preserve"> can be used to copy </w:t>
      </w:r>
      <w:r w:rsidR="006E35BA">
        <w:t>HDF5</w:t>
      </w:r>
      <w:r w:rsidR="00F30957">
        <w:t xml:space="preserve"> object</w:t>
      </w:r>
      <w:r w:rsidR="006E35BA">
        <w:t>s</w:t>
      </w:r>
      <w:r w:rsidR="00F30957">
        <w:t xml:space="preserve"> from one file to another</w:t>
      </w:r>
      <w:r w:rsidR="006E35BA">
        <w:t>, including committed datatypes and objects that use them</w:t>
      </w:r>
      <w:r w:rsidR="00F30957">
        <w:t xml:space="preserve">. </w:t>
      </w:r>
      <w:r>
        <w:t>However, problems can occur when a dataset using a committed datatype</w:t>
      </w:r>
      <w:r w:rsidR="005A0DDB">
        <w:t xml:space="preserve"> or an object with an attribute </w:t>
      </w:r>
      <w:r w:rsidR="00F30957">
        <w:t xml:space="preserve">that uses </w:t>
      </w:r>
      <w:r w:rsidR="005A0DDB">
        <w:t>a committed datatype</w:t>
      </w:r>
      <w:r>
        <w:t xml:space="preserve"> is copied to another file </w:t>
      </w:r>
      <w:r w:rsidR="00F30957">
        <w:t xml:space="preserve">with </w:t>
      </w:r>
      <w:r w:rsidRPr="004201BD">
        <w:rPr>
          <w:rFonts w:ascii="Courier New" w:hAnsi="Courier New" w:cs="Courier New"/>
          <w:sz w:val="18"/>
        </w:rPr>
        <w:t>H5Ocopy</w:t>
      </w:r>
      <w:r>
        <w:rPr>
          <w:rFonts w:ascii="Courier New" w:hAnsi="Courier New" w:cs="Courier New"/>
          <w:sz w:val="18"/>
        </w:rPr>
        <w:t>.</w:t>
      </w:r>
    </w:p>
    <w:p w:rsidR="00F724D8" w:rsidRDefault="00F724D8" w:rsidP="00F724D8"/>
    <w:p w:rsidR="00F724D8" w:rsidRDefault="00F724D8" w:rsidP="00F724D8">
      <w:r>
        <w:t xml:space="preserve">When copying a dataset that uses a committed datatype </w:t>
      </w:r>
      <w:r w:rsidR="00BA77BE">
        <w:t xml:space="preserve">or an object with an attribute that uses a committed datatype </w:t>
      </w:r>
      <w:r>
        <w:t>between files, the library</w:t>
      </w:r>
      <w:r w:rsidR="000E0A15">
        <w:t xml:space="preserve"> by default</w:t>
      </w:r>
      <w:r>
        <w:t xml:space="preserve"> does not look for a matching committed datatype in the destination file. The library creates a new committed datatype in the destination file without any links to it (an anonymous committed datatype)</w:t>
      </w:r>
      <w:r w:rsidR="00CC7DC7">
        <w:t xml:space="preserve"> </w:t>
      </w:r>
      <w:r w:rsidR="00F30957">
        <w:t xml:space="preserve">and </w:t>
      </w:r>
      <w:r w:rsidR="00CC7DC7">
        <w:t xml:space="preserve">then </w:t>
      </w:r>
      <w:r w:rsidR="006E35BA">
        <w:t>links</w:t>
      </w:r>
      <w:r w:rsidR="00CC7DC7">
        <w:t xml:space="preserve"> the dataset to the anonymous committed dat</w:t>
      </w:r>
      <w:r w:rsidR="00F30957">
        <w:t>a</w:t>
      </w:r>
      <w:r w:rsidR="00CC7DC7">
        <w:t>type</w:t>
      </w:r>
      <w:r>
        <w:t xml:space="preserve">. This means that, when copying multiple datasets in separate calls to </w:t>
      </w:r>
      <w:r w:rsidRPr="004135E5">
        <w:rPr>
          <w:rFonts w:ascii="Courier New" w:hAnsi="Courier New" w:cs="Courier New"/>
          <w:sz w:val="18"/>
        </w:rPr>
        <w:t>H5Ocopy</w:t>
      </w:r>
      <w:r w:rsidRPr="004135E5">
        <w:t>,</w:t>
      </w:r>
      <w:r>
        <w:t xml:space="preserve"> a new committed datatype is created for each </w:t>
      </w:r>
      <w:r w:rsidRPr="004135E5">
        <w:rPr>
          <w:rFonts w:ascii="Courier New" w:hAnsi="Courier New" w:cs="Courier New"/>
          <w:sz w:val="18"/>
        </w:rPr>
        <w:t>H5Ocopy</w:t>
      </w:r>
      <w:r>
        <w:t xml:space="preserve"> call. While it is possible to have </w:t>
      </w:r>
      <w:proofErr w:type="gramStart"/>
      <w:r>
        <w:t>all of the</w:t>
      </w:r>
      <w:proofErr w:type="gramEnd"/>
      <w:r>
        <w:t xml:space="preserve"> copied datasets share the same committed datatype by copying them in a single call to </w:t>
      </w:r>
      <w:r w:rsidRPr="004135E5">
        <w:rPr>
          <w:rFonts w:ascii="Courier New" w:hAnsi="Courier New" w:cs="Courier New"/>
          <w:sz w:val="18"/>
        </w:rPr>
        <w:t>H5Ocopy</w:t>
      </w:r>
      <w:r>
        <w:t>, this is not always attainable.</w:t>
      </w:r>
    </w:p>
    <w:p w:rsidR="00F724D8" w:rsidRDefault="00F724D8" w:rsidP="00F724D8"/>
    <w:p w:rsidR="00F724D8" w:rsidRDefault="00F724D8" w:rsidP="00F724D8">
      <w:r>
        <w:t xml:space="preserve">For example, imagine that a user has an application that automatically creates many data files, each with many datasets that all use a single committed datatype. At the end of a project, the user wants to merge all of these files into a single file. </w:t>
      </w:r>
      <w:r w:rsidR="002F197F">
        <w:t xml:space="preserve">The HDF5 Library can </w:t>
      </w:r>
      <w:r>
        <w:t>have all of the datasets in the combined file use the same committed datatype</w:t>
      </w:r>
      <w:r w:rsidR="002F197F">
        <w:t xml:space="preserve">, but </w:t>
      </w:r>
      <w:r w:rsidR="00D132AC">
        <w:t xml:space="preserve">the </w:t>
      </w:r>
      <w:r w:rsidR="002F197F">
        <w:t xml:space="preserve">default </w:t>
      </w:r>
      <w:r w:rsidR="00D132AC">
        <w:t xml:space="preserve">behavior of the library </w:t>
      </w:r>
      <w:r w:rsidR="002F197F">
        <w:t>is to create an anonymous committed datatype for each dataset.</w:t>
      </w:r>
    </w:p>
    <w:p w:rsidR="00F724D8" w:rsidRDefault="00F724D8" w:rsidP="00F724D8"/>
    <w:p w:rsidR="00F724D8" w:rsidRDefault="002F197F" w:rsidP="00F724D8">
      <w:r w:rsidRPr="009350F1">
        <w:t xml:space="preserve">To make sure that shared committed datatypes in the source are shared in the copy, use </w:t>
      </w:r>
      <w:r w:rsidR="00F724D8" w:rsidRPr="009350F1">
        <w:t xml:space="preserve">the </w:t>
      </w:r>
      <w:r w:rsidRPr="009350F1">
        <w:rPr>
          <w:rFonts w:ascii="Courier New" w:hAnsi="Courier New" w:cs="Courier New"/>
          <w:sz w:val="18"/>
        </w:rPr>
        <w:t>H5Pset_copy_object</w:t>
      </w:r>
      <w:r w:rsidRPr="009350F1">
        <w:t xml:space="preserve"> property list API</w:t>
      </w:r>
      <w:r w:rsidR="009350F1" w:rsidRPr="009350F1">
        <w:t xml:space="preserve"> routine</w:t>
      </w:r>
      <w:r w:rsidRPr="009350F1">
        <w:t xml:space="preserve"> to set the </w:t>
      </w:r>
      <w:r w:rsidR="00F724D8" w:rsidRPr="009350F1">
        <w:rPr>
          <w:rFonts w:ascii="Courier New" w:hAnsi="Courier New" w:cs="Courier New"/>
          <w:sz w:val="18"/>
        </w:rPr>
        <w:t>H5O_COPY_MERGE_COMMITTED_DTYPE_FLAG</w:t>
      </w:r>
      <w:r w:rsidR="00F724D8" w:rsidRPr="009350F1">
        <w:t xml:space="preserve"> flag. When th</w:t>
      </w:r>
      <w:r w:rsidRPr="009350F1">
        <w:t>is</w:t>
      </w:r>
      <w:r w:rsidR="00F724D8" w:rsidRPr="009350F1">
        <w:t xml:space="preserve"> flag is set </w:t>
      </w:r>
      <w:r w:rsidRPr="009350F1">
        <w:t xml:space="preserve">and </w:t>
      </w:r>
      <w:r w:rsidR="00CC7DC7" w:rsidRPr="009350F1">
        <w:rPr>
          <w:rFonts w:ascii="Courier New" w:hAnsi="Courier New" w:cs="Courier New"/>
          <w:sz w:val="18"/>
        </w:rPr>
        <w:t>H5Ocopy</w:t>
      </w:r>
      <w:r w:rsidR="00CC7DC7" w:rsidRPr="009350F1">
        <w:t xml:space="preserve"> </w:t>
      </w:r>
      <w:r w:rsidRPr="009350F1">
        <w:t xml:space="preserve">encounters an object or attribute that uses a committed datatype, </w:t>
      </w:r>
      <w:r w:rsidRPr="009350F1">
        <w:rPr>
          <w:rFonts w:ascii="Courier New" w:hAnsi="Courier New" w:cs="Courier New"/>
          <w:sz w:val="18"/>
        </w:rPr>
        <w:t>H5Ocopy</w:t>
      </w:r>
      <w:r w:rsidRPr="009350F1">
        <w:t xml:space="preserve"> will </w:t>
      </w:r>
      <w:r w:rsidR="00F724D8" w:rsidRPr="009350F1">
        <w:t>search for a matching committed datatype in the destination file. If a matching committed datatype is found, then it will be used by the copied dataset</w:t>
      </w:r>
      <w:r w:rsidRPr="009350F1">
        <w:t xml:space="preserve"> or attribute</w:t>
      </w:r>
      <w:r w:rsidR="00F724D8" w:rsidRPr="009350F1">
        <w:t xml:space="preserve">. The next few paragraphs describe in more detail the process that </w:t>
      </w:r>
      <w:r w:rsidR="00CC7DC7" w:rsidRPr="009350F1">
        <w:rPr>
          <w:rFonts w:ascii="Courier New" w:hAnsi="Courier New" w:cs="Courier New"/>
          <w:sz w:val="18"/>
        </w:rPr>
        <w:t>H5Ocopy</w:t>
      </w:r>
      <w:r w:rsidR="00CC7DC7" w:rsidRPr="009350F1">
        <w:t xml:space="preserve"> </w:t>
      </w:r>
      <w:r w:rsidR="00F724D8" w:rsidRPr="009350F1">
        <w:t>goes through.</w:t>
      </w:r>
    </w:p>
    <w:p w:rsidR="00F724D8" w:rsidRDefault="00F724D8" w:rsidP="00F724D8"/>
    <w:p w:rsidR="00F724D8" w:rsidRDefault="00F724D8" w:rsidP="00F724D8">
      <w:r>
        <w:t xml:space="preserve">When the </w:t>
      </w:r>
      <w:r w:rsidRPr="000556BC">
        <w:rPr>
          <w:rFonts w:ascii="Courier New" w:hAnsi="Courier New" w:cs="Courier New"/>
          <w:sz w:val="18"/>
        </w:rPr>
        <w:t xml:space="preserve">H5O_COPY_MERGE_COMMITTED_DTYPE_FLAG </w:t>
      </w:r>
      <w:r w:rsidRPr="00891DD5">
        <w:t>flag</w:t>
      </w:r>
      <w:r>
        <w:t xml:space="preserve"> is set,</w:t>
      </w:r>
      <w:r w:rsidRPr="000658F3">
        <w:t xml:space="preserve"> </w:t>
      </w:r>
      <w:r w:rsidRPr="000658F3">
        <w:rPr>
          <w:rFonts w:ascii="Courier New" w:hAnsi="Courier New" w:cs="Courier New"/>
          <w:sz w:val="18"/>
        </w:rPr>
        <w:t>H5Ocopy</w:t>
      </w:r>
      <w:r>
        <w:t xml:space="preserve"> will search the destination file for committed datatypes and build a temporary list in memory of all the committed datatypes it f</w:t>
      </w:r>
      <w:r w:rsidR="00D132AC">
        <w:t>inds</w:t>
      </w:r>
      <w:r>
        <w:t xml:space="preserve">. </w:t>
      </w:r>
      <w:r w:rsidR="006E7D08">
        <w:t xml:space="preserve">Then, whenever </w:t>
      </w:r>
      <w:r w:rsidR="006E7D08" w:rsidRPr="000658F3">
        <w:rPr>
          <w:rFonts w:ascii="Courier New" w:hAnsi="Courier New" w:cs="Courier New"/>
          <w:sz w:val="18"/>
        </w:rPr>
        <w:t>H5Ocopy</w:t>
      </w:r>
      <w:r w:rsidR="006E7D08">
        <w:t xml:space="preserve"> </w:t>
      </w:r>
      <w:r w:rsidR="00881076">
        <w:t>e</w:t>
      </w:r>
      <w:r w:rsidR="006E7D08">
        <w:t>ncou</w:t>
      </w:r>
      <w:r w:rsidR="000E0A15">
        <w:t>n</w:t>
      </w:r>
      <w:r w:rsidR="006E7D08">
        <w:t>ters a</w:t>
      </w:r>
      <w:r w:rsidR="00881076">
        <w:t xml:space="preserve"> dataset that uses </w:t>
      </w:r>
      <w:r w:rsidR="000E0A15">
        <w:t xml:space="preserve">a </w:t>
      </w:r>
      <w:r w:rsidR="00881076">
        <w:t xml:space="preserve">committed datatype or an object with an attribute </w:t>
      </w:r>
      <w:r w:rsidR="00D132AC">
        <w:t xml:space="preserve">that uses a committed datatype </w:t>
      </w:r>
      <w:r w:rsidR="00881076">
        <w:t>in the source,</w:t>
      </w:r>
      <w:r w:rsidR="006E7D08">
        <w:t xml:space="preserve"> </w:t>
      </w:r>
      <w:r w:rsidR="00881076">
        <w:t>i</w:t>
      </w:r>
      <w:r>
        <w:t xml:space="preserve">t will check that list to see if it contains a datatype equal to the </w:t>
      </w:r>
      <w:r w:rsidR="00881076">
        <w:t xml:space="preserve">source </w:t>
      </w:r>
      <w:r>
        <w:t xml:space="preserve">datatype. If </w:t>
      </w:r>
      <w:r w:rsidR="00881076" w:rsidRPr="000658F3">
        <w:rPr>
          <w:rFonts w:ascii="Courier New" w:hAnsi="Courier New" w:cs="Courier New"/>
          <w:sz w:val="18"/>
        </w:rPr>
        <w:t>H5Ocopy</w:t>
      </w:r>
      <w:r w:rsidR="00881076">
        <w:t xml:space="preserve"> </w:t>
      </w:r>
      <w:r>
        <w:t xml:space="preserve">finds an equal datatype, it will modify the copied object </w:t>
      </w:r>
      <w:r w:rsidR="006E7D08">
        <w:t xml:space="preserve">or attribute </w:t>
      </w:r>
      <w:r w:rsidR="00CC7DC7">
        <w:t>to use</w:t>
      </w:r>
      <w:r>
        <w:t xml:space="preserve"> the found committed datatype as its datatype. </w:t>
      </w:r>
      <w:r w:rsidR="006E7D08" w:rsidRPr="000658F3">
        <w:rPr>
          <w:rFonts w:ascii="Courier New" w:hAnsi="Courier New" w:cs="Courier New"/>
          <w:sz w:val="18"/>
        </w:rPr>
        <w:t>H5Ocopy</w:t>
      </w:r>
      <w:r w:rsidR="006E7D08">
        <w:t xml:space="preserve"> will </w:t>
      </w:r>
      <w:r w:rsidR="00881076">
        <w:t xml:space="preserve">then </w:t>
      </w:r>
      <w:r w:rsidR="006E7D08">
        <w:t xml:space="preserve">update the list if a new committed datatype is created in the destination file as a result of the copy. </w:t>
      </w:r>
      <w:r>
        <w:t xml:space="preserve">When later datasets and attributes using committed datatypes are encountered, the library will again check to see if the list contains a matching datatype. </w:t>
      </w:r>
    </w:p>
    <w:p w:rsidR="00F724D8" w:rsidRDefault="00F724D8" w:rsidP="00F724D8"/>
    <w:p w:rsidR="00F724D8" w:rsidRDefault="00F724D8" w:rsidP="00F724D8">
      <w:r>
        <w:t xml:space="preserve">To determine if two committed datatypes are equal, the library will compare their descriptions in a manner similar to </w:t>
      </w:r>
      <w:r w:rsidRPr="00003C18">
        <w:rPr>
          <w:rFonts w:ascii="Courier New" w:hAnsi="Courier New" w:cs="Courier New"/>
          <w:sz w:val="18"/>
        </w:rPr>
        <w:t>H5Tequal</w:t>
      </w:r>
      <w:r w:rsidRPr="00003C18">
        <w:t>.</w:t>
      </w:r>
      <w:r>
        <w:t xml:space="preserve"> In addition, if either committed datatype has one or more attributes, then all attributes must be present in both committed datatypes, and the attributes must all be identical. Each attribute’s datatype description, dataspace, and raw data must be identical. However, if an attribute uses a committed datatype, then the attributes of the attribute’s committed datatype will </w:t>
      </w:r>
      <w:r>
        <w:rPr>
          <w:i/>
        </w:rPr>
        <w:t>not</w:t>
      </w:r>
      <w:r>
        <w:t xml:space="preserve"> be compared.</w:t>
      </w:r>
    </w:p>
    <w:p w:rsidR="00F724D8" w:rsidRPr="007D6EC0" w:rsidRDefault="00F724D8" w:rsidP="00F724D8"/>
    <w:p w:rsidR="00F724D8" w:rsidRDefault="00F724D8" w:rsidP="00F724D8">
      <w:r>
        <w:t xml:space="preserve">When </w:t>
      </w:r>
      <w:r w:rsidR="00881076" w:rsidRPr="000658F3">
        <w:rPr>
          <w:rFonts w:ascii="Courier New" w:hAnsi="Courier New" w:cs="Courier New"/>
          <w:sz w:val="18"/>
        </w:rPr>
        <w:t>H5Ocopy</w:t>
      </w:r>
      <w:r>
        <w:t xml:space="preserve"> encounters a committed datatype </w:t>
      </w:r>
      <w:r w:rsidR="00881076">
        <w:t xml:space="preserve">object </w:t>
      </w:r>
      <w:r>
        <w:t xml:space="preserve">in the source file, it will similarly search for a matching committed datatype in the destination file. If a match is found, the library will create a hard link in </w:t>
      </w:r>
      <w:r>
        <w:lastRenderedPageBreak/>
        <w:t>the destination file to the found datatype. If a match is not found, the library will copy the committed datatype normally and add it to the temporary list of committed datatypes in the destination file.</w:t>
      </w:r>
    </w:p>
    <w:p w:rsidR="00F724D8" w:rsidRDefault="00F724D8" w:rsidP="00F724D8"/>
    <w:p w:rsidR="00F724D8" w:rsidRDefault="0075347D">
      <w:r>
        <w:t xml:space="preserve">By default, </w:t>
      </w:r>
      <w:r w:rsidRPr="0075347D">
        <w:rPr>
          <w:rFonts w:ascii="Courier New" w:hAnsi="Courier New" w:cs="Courier New"/>
          <w:sz w:val="18"/>
        </w:rPr>
        <w:t>H5Ocopy</w:t>
      </w:r>
      <w:r>
        <w:t xml:space="preserve"> will search the entire destination file for a matching committed datatype. It is possible to focus where </w:t>
      </w:r>
      <w:r w:rsidRPr="00D132AC">
        <w:rPr>
          <w:rFonts w:ascii="Courier New" w:hAnsi="Courier New" w:cs="Courier New"/>
          <w:sz w:val="18"/>
        </w:rPr>
        <w:t>H5Ocopy</w:t>
      </w:r>
      <w:r>
        <w:t xml:space="preserve"> will search. This focusing should result in a faster search. If there are locations in the destination file where a matching committed datatype might be found, then those locations can be specified with the </w:t>
      </w:r>
      <w:r w:rsidR="006267FD" w:rsidRPr="006267FD">
        <w:rPr>
          <w:rFonts w:ascii="Courier New" w:hAnsi="Courier New" w:cs="Courier New"/>
          <w:sz w:val="18"/>
        </w:rPr>
        <w:t>H5Padd_merge_committed_dtype_path</w:t>
      </w:r>
      <w:r w:rsidRPr="0075347D">
        <w:t xml:space="preserve"> property</w:t>
      </w:r>
      <w:r w:rsidR="006267FD" w:rsidRPr="0075347D">
        <w:t>.</w:t>
      </w:r>
    </w:p>
    <w:p w:rsidR="008C21E4" w:rsidRDefault="008C21E4">
      <w:pPr>
        <w:numPr>
          <w:ins w:id="2" w:author="Frank Baker" w:date="2012-03-20T11:56:00Z"/>
        </w:numPr>
      </w:pPr>
    </w:p>
    <w:p w:rsidR="00F724D8" w:rsidRDefault="00F724D8" w:rsidP="00F724D8">
      <w:r>
        <w:t>The example below shows how to enable th</w:t>
      </w:r>
      <w:r w:rsidR="0075347D">
        <w:t>e</w:t>
      </w:r>
      <w:r>
        <w:t xml:space="preserve"> feature </w:t>
      </w:r>
      <w:r w:rsidR="0075347D">
        <w:t xml:space="preserve">described above </w:t>
      </w:r>
      <w:r>
        <w:t xml:space="preserve">for use with </w:t>
      </w:r>
      <w:r w:rsidRPr="00B07508">
        <w:rPr>
          <w:rFonts w:ascii="Courier New" w:hAnsi="Courier New" w:cs="Courier New"/>
          <w:sz w:val="18"/>
        </w:rPr>
        <w:t>H5Ocopy</w:t>
      </w:r>
      <w:r>
        <w:t>.</w:t>
      </w:r>
    </w:p>
    <w:p w:rsidR="00F724D8" w:rsidRDefault="00F724D8" w:rsidP="00F724D8"/>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8874"/>
      </w:tblGrid>
      <w:tr w:rsidR="00F724D8" w:rsidRPr="00137C51">
        <w:trPr>
          <w:jc w:val="center"/>
        </w:trPr>
        <w:tc>
          <w:tcPr>
            <w:tcW w:w="8874" w:type="dxa"/>
          </w:tcPr>
          <w:p w:rsidR="00F724D8" w:rsidRDefault="00F724D8" w:rsidP="00510FD7">
            <w:pPr>
              <w:pStyle w:val="PlainText"/>
            </w:pPr>
          </w:p>
          <w:p w:rsidR="00F724D8" w:rsidRDefault="00F724D8" w:rsidP="00510FD7">
            <w:pPr>
              <w:pStyle w:val="PlainText"/>
            </w:pPr>
            <w:r>
              <w:t>hid_t ocpypl_id;</w:t>
            </w:r>
          </w:p>
          <w:p w:rsidR="00F724D8" w:rsidRDefault="00F724D8" w:rsidP="00510FD7">
            <w:pPr>
              <w:pStyle w:val="PlainText"/>
            </w:pPr>
          </w:p>
          <w:p w:rsidR="00F724D8" w:rsidRDefault="00F724D8" w:rsidP="00510FD7">
            <w:pPr>
              <w:pStyle w:val="PlainText"/>
            </w:pPr>
            <w:r>
              <w:t>ocpypl_id = H5Pcreate(H5P_OBJECT_COPY);</w:t>
            </w:r>
          </w:p>
          <w:p w:rsidR="00F724D8" w:rsidRDefault="00F724D8" w:rsidP="00510FD7">
            <w:pPr>
              <w:pStyle w:val="PlainText"/>
            </w:pPr>
            <w:r>
              <w:t>status = H5Pset_copy_object(ocpypl_id, H5O_COPY_MERGE_COMMITTED_DT_FLAG);</w:t>
            </w:r>
          </w:p>
          <w:p w:rsidR="00F724D8" w:rsidRDefault="00F724D8" w:rsidP="00510FD7">
            <w:pPr>
              <w:pStyle w:val="PlainText"/>
            </w:pPr>
            <w:r>
              <w:t xml:space="preserve">status = H5Ocopy(file1_id, </w:t>
            </w:r>
            <w:proofErr w:type="spellStart"/>
            <w:r>
              <w:t>src_name</w:t>
            </w:r>
            <w:proofErr w:type="spellEnd"/>
            <w:r>
              <w:t xml:space="preserve">, file2_id, </w:t>
            </w:r>
            <w:proofErr w:type="spellStart"/>
            <w:r>
              <w:t>dst_name</w:t>
            </w:r>
            <w:proofErr w:type="spellEnd"/>
            <w:r>
              <w:t>, ocpypl_id, H5P_DEFAULT);</w:t>
            </w:r>
          </w:p>
          <w:p w:rsidR="00F724D8" w:rsidRPr="00186743" w:rsidRDefault="00F724D8" w:rsidP="00510FD7">
            <w:pPr>
              <w:pStyle w:val="PlainText"/>
            </w:pPr>
          </w:p>
        </w:tc>
      </w:tr>
      <w:tr w:rsidR="00F724D8" w:rsidRPr="00137C51">
        <w:trPr>
          <w:jc w:val="center"/>
        </w:trPr>
        <w:tc>
          <w:tcPr>
            <w:tcW w:w="8874" w:type="dxa"/>
          </w:tcPr>
          <w:p w:rsidR="00F724D8" w:rsidRPr="00186743" w:rsidRDefault="00F724D8" w:rsidP="00510FD7">
            <w:pPr>
              <w:pStyle w:val="NormalTable"/>
            </w:pPr>
            <w:r w:rsidRPr="00186743">
              <w:t xml:space="preserve">Example </w:t>
            </w:r>
            <w:r>
              <w:t>1</w:t>
            </w:r>
            <w:r w:rsidRPr="00186743">
              <w:t xml:space="preserve">. </w:t>
            </w:r>
            <w:r>
              <w:t>Setting the object copy property list</w:t>
            </w:r>
          </w:p>
        </w:tc>
      </w:tr>
    </w:tbl>
    <w:p w:rsidR="00F724D8" w:rsidRDefault="00F724D8" w:rsidP="00F724D8"/>
    <w:p w:rsidR="00E3325E" w:rsidRDefault="00E3325E" w:rsidP="00F724D8"/>
    <w:p w:rsidR="006D5A19" w:rsidRDefault="006D5A19" w:rsidP="00F724D8"/>
    <w:p w:rsidR="008C21E4" w:rsidRPr="008C21E4" w:rsidRDefault="008C21E4" w:rsidP="00E3325E">
      <w:pPr>
        <w:pStyle w:val="Heading2"/>
      </w:pPr>
      <w:bookmarkStart w:id="3" w:name="_Toc320099814"/>
      <w:r w:rsidRPr="008C21E4">
        <w:t xml:space="preserve">Callback </w:t>
      </w:r>
      <w:r w:rsidR="00E3325E" w:rsidRPr="008C21E4">
        <w:t>Function</w:t>
      </w:r>
      <w:bookmarkEnd w:id="3"/>
    </w:p>
    <w:p w:rsidR="00F724D8" w:rsidRDefault="006D5A19" w:rsidP="00F724D8">
      <w:r>
        <w:t>Under certain circumstances</w:t>
      </w:r>
      <w:r w:rsidR="008C21E4">
        <w:t xml:space="preserve">, such as when processing a very large file or a </w:t>
      </w:r>
      <w:r>
        <w:t xml:space="preserve">very </w:t>
      </w:r>
      <w:r w:rsidR="008C21E4">
        <w:t>large number of objects, the process described above may not meet an application’s needs or performance requirements. In such case</w:t>
      </w:r>
      <w:r w:rsidR="00E3325E">
        <w:t>s</w:t>
      </w:r>
      <w:r w:rsidR="008C21E4">
        <w:t xml:space="preserve">, an intermediate step may be inserted through the use </w:t>
      </w:r>
      <w:r w:rsidR="00E3325E">
        <w:t xml:space="preserve">of </w:t>
      </w:r>
      <w:r w:rsidR="008C21E4">
        <w:t xml:space="preserve">a callback function. </w:t>
      </w:r>
      <w:r w:rsidR="008C21E4" w:rsidRPr="00E3325E">
        <w:t>The particulars are beyond the scope of this document</w:t>
      </w:r>
      <w:r w:rsidR="00D132AC">
        <w:t>.</w:t>
      </w:r>
      <w:r w:rsidR="008C21E4" w:rsidRPr="00E3325E">
        <w:t xml:space="preserve"> </w:t>
      </w:r>
      <w:r w:rsidR="00D132AC" w:rsidRPr="00E3325E">
        <w:t xml:space="preserve">The </w:t>
      </w:r>
      <w:r w:rsidR="008C21E4" w:rsidRPr="00E3325E">
        <w:t xml:space="preserve">HDF5 functions and prototype involved are </w:t>
      </w:r>
      <w:r w:rsidR="008C21E4" w:rsidRPr="00E3325E">
        <w:rPr>
          <w:rFonts w:ascii="Courier New" w:hAnsi="Courier New" w:cs="Courier New"/>
          <w:sz w:val="18"/>
        </w:rPr>
        <w:t>H5Pset_mcdt_search_cb</w:t>
      </w:r>
      <w:r w:rsidR="008C21E4" w:rsidRPr="00E3325E">
        <w:t xml:space="preserve">, </w:t>
      </w:r>
      <w:r w:rsidR="008C21E4" w:rsidRPr="00E3325E">
        <w:rPr>
          <w:rFonts w:ascii="Courier New" w:hAnsi="Courier New" w:cs="Courier New"/>
          <w:sz w:val="18"/>
        </w:rPr>
        <w:t>H5Pget_mcdt_search_cb</w:t>
      </w:r>
      <w:r w:rsidR="008C21E4" w:rsidRPr="00E3325E">
        <w:t xml:space="preserve">, and </w:t>
      </w:r>
      <w:r w:rsidR="008C21E4" w:rsidRPr="00E3325E">
        <w:rPr>
          <w:rFonts w:ascii="Courier New" w:hAnsi="Courier New" w:cs="Courier New"/>
          <w:sz w:val="18"/>
        </w:rPr>
        <w:t>H5O_mcdt_search_cb_t</w:t>
      </w:r>
      <w:r w:rsidR="008C21E4" w:rsidRPr="00E3325E">
        <w:t>.</w:t>
      </w:r>
    </w:p>
    <w:p w:rsidR="006267FD" w:rsidRDefault="006267FD" w:rsidP="00F724D8"/>
    <w:p w:rsidR="00E3325E" w:rsidRDefault="00E3325E" w:rsidP="00F724D8"/>
    <w:p w:rsidR="00E3325E" w:rsidRDefault="00E3325E" w:rsidP="00F724D8"/>
    <w:p w:rsidR="00870C93" w:rsidRDefault="00870C93" w:rsidP="00870C93">
      <w:pPr>
        <w:pStyle w:val="Heading2"/>
      </w:pPr>
      <w:bookmarkStart w:id="4" w:name="_Toc320099815"/>
      <w:r>
        <w:t>Function Summary</w:t>
      </w:r>
      <w:bookmarkEnd w:id="4"/>
      <w:r w:rsidR="00336005">
        <w:t xml:space="preserve"> </w:t>
      </w:r>
    </w:p>
    <w:p w:rsidR="00870C93" w:rsidRDefault="00870C93" w:rsidP="00870C93">
      <w:r>
        <w:t xml:space="preserve">Functions used in </w:t>
      </w:r>
      <w:r w:rsidR="00336005">
        <w:t xml:space="preserve">committed datatype copying </w:t>
      </w:r>
      <w:r>
        <w:t>operations are listed below.</w:t>
      </w:r>
      <w:r w:rsidR="00DC6193">
        <w:t xml:space="preserve"> </w:t>
      </w:r>
    </w:p>
    <w:p w:rsidR="00870C93" w:rsidRDefault="00870C93" w:rsidP="00870C93"/>
    <w:tbl>
      <w:tblPr>
        <w:tblStyle w:val="TableGrid"/>
        <w:tblW w:w="0" w:type="auto"/>
        <w:jc w:val="center"/>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997"/>
        <w:gridCol w:w="5033"/>
      </w:tblGrid>
      <w:tr w:rsidR="00870C93" w:rsidRPr="00326919" w:rsidTr="00E3325E">
        <w:trPr>
          <w:cantSplit/>
          <w:tblHeader/>
          <w:jc w:val="center"/>
        </w:trPr>
        <w:tc>
          <w:tcPr>
            <w:tcW w:w="9030" w:type="dxa"/>
            <w:gridSpan w:val="2"/>
          </w:tcPr>
          <w:p w:rsidR="00870C93" w:rsidRPr="00326919" w:rsidRDefault="00870C93" w:rsidP="00F52656">
            <w:pPr>
              <w:pStyle w:val="NormalTable"/>
            </w:pPr>
            <w:r w:rsidRPr="00326919">
              <w:t xml:space="preserve">Function Listing </w:t>
            </w:r>
            <w:r>
              <w:t>1.</w:t>
            </w:r>
            <w:r w:rsidRPr="00326919">
              <w:t xml:space="preserve"> </w:t>
            </w:r>
            <w:r w:rsidR="00F52656">
              <w:t xml:space="preserve">Committed datatype copying related </w:t>
            </w:r>
            <w:r>
              <w:t>functions</w:t>
            </w:r>
          </w:p>
        </w:tc>
      </w:tr>
      <w:tr w:rsidR="00870C93" w:rsidRPr="00326919" w:rsidTr="00E3325E">
        <w:trPr>
          <w:cantSplit/>
          <w:tblHeader/>
          <w:jc w:val="center"/>
        </w:trPr>
        <w:tc>
          <w:tcPr>
            <w:tcW w:w="3997" w:type="dxa"/>
          </w:tcPr>
          <w:p w:rsidR="00870C93" w:rsidRDefault="00870C93" w:rsidP="00870C93">
            <w:pPr>
              <w:pStyle w:val="NormalTable"/>
            </w:pPr>
            <w:r>
              <w:t>C Function</w:t>
            </w:r>
          </w:p>
          <w:p w:rsidR="00EF5B68" w:rsidRPr="00326919" w:rsidRDefault="00EF5B68" w:rsidP="00870C93">
            <w:pPr>
              <w:pStyle w:val="NormalTable"/>
            </w:pPr>
            <w:r>
              <w:t>Fortran</w:t>
            </w:r>
          </w:p>
        </w:tc>
        <w:tc>
          <w:tcPr>
            <w:tcW w:w="5033" w:type="dxa"/>
          </w:tcPr>
          <w:p w:rsidR="00870C93" w:rsidRPr="00326919" w:rsidRDefault="00870C93" w:rsidP="0047588B">
            <w:pPr>
              <w:pStyle w:val="NormalTable"/>
            </w:pPr>
            <w:r>
              <w:t>Purpose</w:t>
            </w:r>
          </w:p>
        </w:tc>
      </w:tr>
      <w:tr w:rsidR="00EF5B68" w:rsidTr="00E3325E">
        <w:trPr>
          <w:cantSplit/>
          <w:jc w:val="center"/>
        </w:trPr>
        <w:tc>
          <w:tcPr>
            <w:tcW w:w="3997" w:type="dxa"/>
          </w:tcPr>
          <w:p w:rsidR="00EF5B68" w:rsidRDefault="00EF5B68" w:rsidP="00510FD7">
            <w:pPr>
              <w:pStyle w:val="PlainText"/>
            </w:pPr>
            <w:r>
              <w:t>H5Ocopy</w:t>
            </w:r>
          </w:p>
          <w:p w:rsidR="00EF5B68" w:rsidRPr="00BB7A10" w:rsidRDefault="00EF5B68" w:rsidP="00510FD7">
            <w:pPr>
              <w:pStyle w:val="PlainText"/>
            </w:pPr>
            <w:r>
              <w:t>(none)</w:t>
            </w:r>
          </w:p>
        </w:tc>
        <w:tc>
          <w:tcPr>
            <w:tcW w:w="5033" w:type="dxa"/>
          </w:tcPr>
          <w:p w:rsidR="00EF5B68" w:rsidRDefault="00EF5B68" w:rsidP="00D132AC">
            <w:r>
              <w:t xml:space="preserve">Allows an application to copy </w:t>
            </w:r>
            <w:r w:rsidR="006267FD">
              <w:t>an object within an HDF5 file or to another HDF5 file.</w:t>
            </w:r>
          </w:p>
        </w:tc>
      </w:tr>
      <w:tr w:rsidR="00CF3474" w:rsidTr="00E3325E">
        <w:trPr>
          <w:cantSplit/>
          <w:jc w:val="center"/>
        </w:trPr>
        <w:tc>
          <w:tcPr>
            <w:tcW w:w="3997" w:type="dxa"/>
          </w:tcPr>
          <w:p w:rsidR="00CF3474" w:rsidRDefault="00DC6193" w:rsidP="00DC6193">
            <w:pPr>
              <w:pStyle w:val="PlainText"/>
            </w:pPr>
            <w:r w:rsidRPr="00BB7A10">
              <w:t>H5Pset_copy_object</w:t>
            </w:r>
          </w:p>
          <w:p w:rsidR="00EF5B68" w:rsidRDefault="00EF5B68" w:rsidP="00DC6193">
            <w:pPr>
              <w:pStyle w:val="PlainText"/>
            </w:pPr>
            <w:r w:rsidRPr="00EF5B68">
              <w:t>h5pset_copy_object_f</w:t>
            </w:r>
          </w:p>
        </w:tc>
        <w:tc>
          <w:tcPr>
            <w:tcW w:w="5033" w:type="dxa"/>
          </w:tcPr>
          <w:p w:rsidR="00CF3474" w:rsidRPr="00EF1275" w:rsidRDefault="00006478" w:rsidP="00D132AC">
            <w:pPr>
              <w:rPr>
                <w:b/>
              </w:rPr>
            </w:pPr>
            <w:r>
              <w:t xml:space="preserve">Allows </w:t>
            </w:r>
            <w:r w:rsidR="005C0C94">
              <w:t xml:space="preserve">an application </w:t>
            </w:r>
            <w:r w:rsidR="00CF3474">
              <w:t xml:space="preserve">to </w:t>
            </w:r>
            <w:r w:rsidR="004B5162" w:rsidRPr="004B5162">
              <w:t>set properties to be used when an object is copied.</w:t>
            </w:r>
            <w:r w:rsidR="00DC6193">
              <w:t xml:space="preserve"> </w:t>
            </w:r>
          </w:p>
        </w:tc>
      </w:tr>
      <w:tr w:rsidR="00B338CB" w:rsidTr="00E3325E">
        <w:trPr>
          <w:cantSplit/>
          <w:jc w:val="center"/>
        </w:trPr>
        <w:tc>
          <w:tcPr>
            <w:tcW w:w="3997" w:type="dxa"/>
          </w:tcPr>
          <w:p w:rsidR="00B338CB" w:rsidRDefault="00DC6193" w:rsidP="00DC6193">
            <w:pPr>
              <w:pStyle w:val="PlainText"/>
            </w:pPr>
            <w:r w:rsidRPr="00BB7A10">
              <w:t>H5Padd_merge_committed_dtype_path</w:t>
            </w:r>
          </w:p>
          <w:p w:rsidR="00EF5B68" w:rsidRDefault="00EF5B68" w:rsidP="006267FD">
            <w:pPr>
              <w:pStyle w:val="PlainText"/>
              <w:tabs>
                <w:tab w:val="center" w:pos="1890"/>
              </w:tabs>
            </w:pPr>
            <w:r>
              <w:t>(none)</w:t>
            </w:r>
          </w:p>
        </w:tc>
        <w:tc>
          <w:tcPr>
            <w:tcW w:w="5033" w:type="dxa"/>
          </w:tcPr>
          <w:p w:rsidR="00B338CB" w:rsidRPr="00EF1275" w:rsidRDefault="00DC6193" w:rsidP="00D132AC">
            <w:pPr>
              <w:rPr>
                <w:b/>
              </w:rPr>
            </w:pPr>
            <w:r>
              <w:t>Allows an application to</w:t>
            </w:r>
            <w:r w:rsidR="004B5162">
              <w:t xml:space="preserve"> add a path to the list of paths that will be searched in the destination file for a matching committed datatype.</w:t>
            </w:r>
            <w:r>
              <w:t xml:space="preserve"> </w:t>
            </w:r>
          </w:p>
        </w:tc>
      </w:tr>
      <w:tr w:rsidR="00DC6193" w:rsidTr="00E3325E">
        <w:trPr>
          <w:cantSplit/>
          <w:jc w:val="center"/>
        </w:trPr>
        <w:tc>
          <w:tcPr>
            <w:tcW w:w="3997" w:type="dxa"/>
          </w:tcPr>
          <w:p w:rsidR="00DC6193" w:rsidRDefault="00DC6193" w:rsidP="00DC6193">
            <w:pPr>
              <w:pStyle w:val="PlainText"/>
            </w:pPr>
            <w:r w:rsidRPr="00BB7A10">
              <w:t>H5Pfree_merge_committed_dtype_paths</w:t>
            </w:r>
          </w:p>
          <w:p w:rsidR="00EF5B68" w:rsidRDefault="00EF5B68" w:rsidP="00DC6193">
            <w:pPr>
              <w:pStyle w:val="PlainText"/>
            </w:pPr>
            <w:r>
              <w:t>(none)</w:t>
            </w:r>
          </w:p>
        </w:tc>
        <w:tc>
          <w:tcPr>
            <w:tcW w:w="5033" w:type="dxa"/>
          </w:tcPr>
          <w:p w:rsidR="00DC6193" w:rsidRPr="00EF1275" w:rsidRDefault="00DC6193" w:rsidP="00D132AC">
            <w:r>
              <w:t xml:space="preserve">Allows an application to </w:t>
            </w:r>
            <w:r w:rsidR="004B5162">
              <w:t xml:space="preserve">clear the list of paths stored in the object copy property list </w:t>
            </w:r>
            <w:r w:rsidR="004B5162" w:rsidRPr="004201BD">
              <w:rPr>
                <w:rFonts w:ascii="Courier New" w:hAnsi="Courier New" w:cs="Courier New"/>
                <w:sz w:val="18"/>
              </w:rPr>
              <w:t>ocpypl_id</w:t>
            </w:r>
            <w:r w:rsidR="004B5162">
              <w:t xml:space="preserve">. </w:t>
            </w:r>
          </w:p>
        </w:tc>
      </w:tr>
      <w:tr w:rsidR="00DC6193" w:rsidTr="00E3325E">
        <w:trPr>
          <w:cantSplit/>
          <w:jc w:val="center"/>
        </w:trPr>
        <w:tc>
          <w:tcPr>
            <w:tcW w:w="3997" w:type="dxa"/>
          </w:tcPr>
          <w:p w:rsidR="00DC6193" w:rsidRDefault="00DC6193" w:rsidP="00DC6193">
            <w:pPr>
              <w:pStyle w:val="PlainText"/>
            </w:pPr>
            <w:r w:rsidRPr="00BB7A10">
              <w:lastRenderedPageBreak/>
              <w:t>H5Pset_mcdt_search_cb</w:t>
            </w:r>
          </w:p>
          <w:p w:rsidR="00EF5B68" w:rsidRDefault="00EF5B68" w:rsidP="00DC6193">
            <w:pPr>
              <w:pStyle w:val="PlainText"/>
            </w:pPr>
            <w:r>
              <w:t>(none)</w:t>
            </w:r>
          </w:p>
        </w:tc>
        <w:tc>
          <w:tcPr>
            <w:tcW w:w="5033" w:type="dxa"/>
          </w:tcPr>
          <w:p w:rsidR="00DC6193" w:rsidRPr="00EF1275" w:rsidRDefault="00DC6193" w:rsidP="004B5162">
            <w:r>
              <w:t xml:space="preserve">Allows an application to </w:t>
            </w:r>
            <w:r w:rsidR="004B5162" w:rsidRPr="004B5162">
              <w:t xml:space="preserve">set the callback function that </w:t>
            </w:r>
            <w:r w:rsidR="004B5162" w:rsidRPr="006267FD">
              <w:rPr>
                <w:rFonts w:ascii="Courier New" w:hAnsi="Courier New" w:cs="Courier New"/>
                <w:sz w:val="18"/>
              </w:rPr>
              <w:t>H5Ocopy</w:t>
            </w:r>
            <w:r w:rsidR="004B5162" w:rsidRPr="004B5162">
              <w:t xml:space="preserve"> will invoke before searching the entire destination file for</w:t>
            </w:r>
            <w:r w:rsidR="004B5162">
              <w:t xml:space="preserve"> a matching committed datatype.</w:t>
            </w:r>
            <w:r>
              <w:t xml:space="preserve"> </w:t>
            </w:r>
          </w:p>
        </w:tc>
      </w:tr>
      <w:tr w:rsidR="00CF3474" w:rsidTr="00E3325E">
        <w:trPr>
          <w:cantSplit/>
          <w:jc w:val="center"/>
        </w:trPr>
        <w:tc>
          <w:tcPr>
            <w:tcW w:w="3997" w:type="dxa"/>
          </w:tcPr>
          <w:p w:rsidR="00CF3474" w:rsidRDefault="00DC6193" w:rsidP="00DC6193">
            <w:pPr>
              <w:pStyle w:val="PlainText"/>
            </w:pPr>
            <w:r w:rsidRPr="00BB7A10">
              <w:t>H5Pget_mcdt_search_cb</w:t>
            </w:r>
          </w:p>
          <w:p w:rsidR="00EF5B68" w:rsidRDefault="00EF5B68" w:rsidP="00DC6193">
            <w:pPr>
              <w:pStyle w:val="PlainText"/>
            </w:pPr>
            <w:r>
              <w:t>(none)</w:t>
            </w:r>
          </w:p>
        </w:tc>
        <w:tc>
          <w:tcPr>
            <w:tcW w:w="5033" w:type="dxa"/>
          </w:tcPr>
          <w:p w:rsidR="00CF3474" w:rsidRPr="00CF3474" w:rsidRDefault="00DC6193" w:rsidP="004B5162">
            <w:r>
              <w:t xml:space="preserve">Allows an application to </w:t>
            </w:r>
            <w:r w:rsidR="004B5162" w:rsidRPr="004B5162">
              <w:t>retrieve the callback function from the specified object copy property list</w:t>
            </w:r>
            <w:r>
              <w:t xml:space="preserve">. </w:t>
            </w:r>
          </w:p>
        </w:tc>
      </w:tr>
      <w:tr w:rsidR="00B338CB" w:rsidTr="00E3325E">
        <w:trPr>
          <w:cantSplit/>
          <w:jc w:val="center"/>
        </w:trPr>
        <w:tc>
          <w:tcPr>
            <w:tcW w:w="3997" w:type="dxa"/>
          </w:tcPr>
          <w:p w:rsidR="00B338CB" w:rsidRDefault="00DC6193" w:rsidP="00D132AC">
            <w:pPr>
              <w:pStyle w:val="PlainText"/>
            </w:pPr>
            <w:r w:rsidRPr="00BB7A10">
              <w:t>H5O_mcdt_search_cb_t</w:t>
            </w:r>
          </w:p>
          <w:p w:rsidR="00EF5B68" w:rsidRDefault="00EF5B68" w:rsidP="00D132AC">
            <w:pPr>
              <w:pStyle w:val="PlainText"/>
            </w:pPr>
            <w:r>
              <w:t>(none)</w:t>
            </w:r>
          </w:p>
        </w:tc>
        <w:tc>
          <w:tcPr>
            <w:tcW w:w="5033" w:type="dxa"/>
          </w:tcPr>
          <w:p w:rsidR="00B338CB" w:rsidRPr="008D1E44" w:rsidRDefault="008C21E4" w:rsidP="00D132AC">
            <w:pPr>
              <w:rPr>
                <w:b/>
              </w:rPr>
            </w:pPr>
            <w:r>
              <w:t xml:space="preserve">Definition of the callback function set by </w:t>
            </w:r>
            <w:r w:rsidRPr="000E0A15">
              <w:rPr>
                <w:rFonts w:ascii="Courier New" w:hAnsi="Courier New" w:cs="Courier New"/>
                <w:sz w:val="18"/>
              </w:rPr>
              <w:t>H5Pset_mcdt_search_cb</w:t>
            </w:r>
            <w:r>
              <w:t xml:space="preserve">. </w:t>
            </w:r>
            <w:r w:rsidR="004B5162">
              <w:t xml:space="preserve">Provides the mechanism by which a user application may set an action for </w:t>
            </w:r>
            <w:r w:rsidR="004B5162" w:rsidRPr="006267FD">
              <w:rPr>
                <w:rFonts w:ascii="Courier New" w:hAnsi="Courier New" w:cs="Courier New"/>
                <w:sz w:val="18"/>
              </w:rPr>
              <w:t>H5Ocopy</w:t>
            </w:r>
            <w:r w:rsidR="004B5162">
              <w:t xml:space="preserve"> to take after checking all suggested paths for a matching committed datatype but before starting the global search of the destination file. </w:t>
            </w:r>
          </w:p>
        </w:tc>
      </w:tr>
    </w:tbl>
    <w:p w:rsidR="00870C93" w:rsidRDefault="00870C93" w:rsidP="00870C93"/>
    <w:p w:rsidR="004201BD" w:rsidRDefault="004201BD" w:rsidP="008169A5"/>
    <w:p w:rsidR="00F724D8" w:rsidRDefault="00F724D8" w:rsidP="00E3325E"/>
    <w:p w:rsidR="00332A96" w:rsidRDefault="00332A96" w:rsidP="00332A96">
      <w:pPr>
        <w:pStyle w:val="Heading2"/>
      </w:pPr>
      <w:bookmarkStart w:id="5" w:name="_Toc320099816"/>
      <w:r>
        <w:t>Resources</w:t>
      </w:r>
      <w:bookmarkEnd w:id="5"/>
      <w:r w:rsidR="00336005">
        <w:t xml:space="preserve"> </w:t>
      </w:r>
    </w:p>
    <w:p w:rsidR="00332A96" w:rsidRDefault="00332A96" w:rsidP="00332A96">
      <w:r>
        <w:t>See the following for more information.</w:t>
      </w:r>
    </w:p>
    <w:p w:rsidR="00332A96" w:rsidRDefault="00332A96" w:rsidP="00332A96"/>
    <w:p w:rsidR="004201BD" w:rsidRDefault="004201BD" w:rsidP="00332A96">
      <w:r>
        <w:t xml:space="preserve">See the “HDF5 Datatypes” chapter in the </w:t>
      </w:r>
      <w:r w:rsidRPr="004201BD">
        <w:rPr>
          <w:i/>
        </w:rPr>
        <w:t>HDF5 User’s Guide</w:t>
      </w:r>
      <w:r>
        <w:t>.</w:t>
      </w:r>
    </w:p>
    <w:p w:rsidR="004201BD" w:rsidRDefault="004201BD" w:rsidP="00332A96"/>
    <w:p w:rsidR="005F6D01" w:rsidRDefault="004201BD" w:rsidP="004201BD">
      <w:r>
        <w:t xml:space="preserve">See these entries in the </w:t>
      </w:r>
      <w:r w:rsidR="005F6D01" w:rsidRPr="005F6D01">
        <w:rPr>
          <w:i/>
        </w:rPr>
        <w:t>HDF5 Reference Manual</w:t>
      </w:r>
      <w:r>
        <w:t xml:space="preserve">: </w:t>
      </w:r>
    </w:p>
    <w:p w:rsidR="00332A96" w:rsidRDefault="00332A96" w:rsidP="00332A96"/>
    <w:p w:rsidR="004201BD" w:rsidRDefault="004201BD" w:rsidP="004201BD">
      <w:pPr>
        <w:pStyle w:val="PlainText"/>
        <w:numPr>
          <w:ilvl w:val="0"/>
          <w:numId w:val="31"/>
        </w:numPr>
      </w:pPr>
      <w:r>
        <w:t>H5Ocopy</w:t>
      </w:r>
    </w:p>
    <w:p w:rsidR="004201BD" w:rsidRDefault="004201BD" w:rsidP="004201BD">
      <w:pPr>
        <w:pStyle w:val="PlainText"/>
        <w:numPr>
          <w:ilvl w:val="0"/>
          <w:numId w:val="31"/>
        </w:numPr>
      </w:pPr>
      <w:r w:rsidRPr="00BB7A10">
        <w:t>H5Pset_copy_object</w:t>
      </w:r>
    </w:p>
    <w:p w:rsidR="004201BD" w:rsidRDefault="004201BD" w:rsidP="004201BD">
      <w:pPr>
        <w:pStyle w:val="PlainText"/>
        <w:numPr>
          <w:ilvl w:val="0"/>
          <w:numId w:val="31"/>
        </w:numPr>
      </w:pPr>
      <w:r w:rsidRPr="00BB7A10">
        <w:t>H5Padd_merge_committed_dtype_path</w:t>
      </w:r>
    </w:p>
    <w:p w:rsidR="004201BD" w:rsidRDefault="004201BD" w:rsidP="004201BD">
      <w:pPr>
        <w:pStyle w:val="PlainText"/>
        <w:numPr>
          <w:ilvl w:val="0"/>
          <w:numId w:val="31"/>
        </w:numPr>
      </w:pPr>
      <w:r w:rsidRPr="00BB7A10">
        <w:t>H5Pfree_merge_committed_dtype_paths</w:t>
      </w:r>
    </w:p>
    <w:p w:rsidR="004201BD" w:rsidRDefault="004201BD" w:rsidP="004201BD">
      <w:pPr>
        <w:pStyle w:val="PlainText"/>
        <w:numPr>
          <w:ilvl w:val="0"/>
          <w:numId w:val="31"/>
        </w:numPr>
      </w:pPr>
      <w:r w:rsidRPr="00BB7A10">
        <w:t>H5Pset_mcdt_search_cb</w:t>
      </w:r>
    </w:p>
    <w:p w:rsidR="004201BD" w:rsidRDefault="004201BD" w:rsidP="004201BD">
      <w:pPr>
        <w:pStyle w:val="PlainText"/>
        <w:numPr>
          <w:ilvl w:val="0"/>
          <w:numId w:val="31"/>
        </w:numPr>
      </w:pPr>
      <w:r w:rsidRPr="00BB7A10">
        <w:t>H5Pget_mcdt_search_cb</w:t>
      </w:r>
    </w:p>
    <w:p w:rsidR="00336005" w:rsidRDefault="00336005" w:rsidP="00336005"/>
    <w:p w:rsidR="00336005" w:rsidRPr="00336005" w:rsidRDefault="00336005" w:rsidP="00336005"/>
    <w:sectPr w:rsidR="00336005" w:rsidRPr="00336005" w:rsidSect="00336005">
      <w:headerReference w:type="first" r:id="rId19"/>
      <w:pgSz w:w="12240" w:h="15840" w:code="1"/>
      <w:pgMar w:top="1152" w:right="1170" w:bottom="1440" w:left="1152"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2CD" w:rsidRDefault="00CD22CD" w:rsidP="00621809">
      <w:r>
        <w:separator/>
      </w:r>
    </w:p>
  </w:endnote>
  <w:endnote w:type="continuationSeparator" w:id="0">
    <w:p w:rsidR="00CD22CD" w:rsidRDefault="00CD22CD" w:rsidP="00621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720777"/>
      <w:docPartObj>
        <w:docPartGallery w:val="Page Numbers (Bottom of Page)"/>
        <w:docPartUnique/>
      </w:docPartObj>
    </w:sdtPr>
    <w:sdtEndPr/>
    <w:sdtContent>
      <w:sdt>
        <w:sdtPr>
          <w:id w:val="844759434"/>
          <w:docPartObj>
            <w:docPartGallery w:val="Page Numbers (Top of Page)"/>
            <w:docPartUnique/>
          </w:docPartObj>
        </w:sdtPr>
        <w:sdtEndPr/>
        <w:sdtContent>
          <w:p w:rsidR="00CC7DC7" w:rsidRDefault="00CC7DC7" w:rsidP="00621809">
            <w:pPr>
              <w:pStyle w:val="HDFFooter"/>
            </w:pPr>
            <w:r>
              <w:rPr>
                <w:noProof/>
              </w:rPr>
              <w:drawing>
                <wp:anchor distT="0" distB="0" distL="0" distR="0" simplePos="0" relativeHeight="251658240"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26"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2D2777">
              <w:fldChar w:fldCharType="begin"/>
            </w:r>
            <w:r w:rsidR="002D2777">
              <w:instrText xml:space="preserve"> PAGE </w:instrText>
            </w:r>
            <w:r w:rsidR="002D2777">
              <w:fldChar w:fldCharType="separate"/>
            </w:r>
            <w:r w:rsidR="00934CE2">
              <w:rPr>
                <w:noProof/>
              </w:rPr>
              <w:t>7</w:t>
            </w:r>
            <w:r w:rsidR="002D2777">
              <w:rPr>
                <w:noProof/>
              </w:rPr>
              <w:fldChar w:fldCharType="end"/>
            </w:r>
            <w:r>
              <w:t xml:space="preserve"> of </w:t>
            </w:r>
            <w:r w:rsidR="00CD22CD">
              <w:fldChar w:fldCharType="begin"/>
            </w:r>
            <w:r w:rsidR="00CD22CD">
              <w:instrText xml:space="preserve"> NUMPAGES  </w:instrText>
            </w:r>
            <w:r w:rsidR="00CD22CD">
              <w:fldChar w:fldCharType="separate"/>
            </w:r>
            <w:r w:rsidR="00934CE2">
              <w:rPr>
                <w:noProof/>
              </w:rPr>
              <w:t>7</w:t>
            </w:r>
            <w:r w:rsidR="00CD22CD">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EndPr/>
    <w:sdtContent>
      <w:sdt>
        <w:sdtPr>
          <w:id w:val="1029755217"/>
          <w:docPartObj>
            <w:docPartGallery w:val="Page Numbers (Top of Page)"/>
            <w:docPartUnique/>
          </w:docPartObj>
        </w:sdtPr>
        <w:sdtEndPr/>
        <w:sdtContent>
          <w:p w:rsidR="00CC7DC7" w:rsidRDefault="00CC7DC7" w:rsidP="00621809">
            <w:pPr>
              <w:pStyle w:val="HDFFooter"/>
            </w:pPr>
            <w:r>
              <w:rPr>
                <w:noProof/>
              </w:rPr>
              <w:drawing>
                <wp:anchor distT="0" distB="0" distL="0" distR="0" simplePos="0" relativeHeight="251662336"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29"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2D2777">
              <w:fldChar w:fldCharType="begin"/>
            </w:r>
            <w:r w:rsidR="002D2777">
              <w:instrText xml:space="preserve"> PAGE </w:instrText>
            </w:r>
            <w:r w:rsidR="002D2777">
              <w:fldChar w:fldCharType="separate"/>
            </w:r>
            <w:r w:rsidR="00934CE2">
              <w:rPr>
                <w:noProof/>
              </w:rPr>
              <w:t>4</w:t>
            </w:r>
            <w:r w:rsidR="002D2777">
              <w:rPr>
                <w:noProof/>
              </w:rPr>
              <w:fldChar w:fldCharType="end"/>
            </w:r>
            <w:r>
              <w:t xml:space="preserve"> of </w:t>
            </w:r>
            <w:r w:rsidR="00CD22CD">
              <w:fldChar w:fldCharType="begin"/>
            </w:r>
            <w:r w:rsidR="00CD22CD">
              <w:instrText xml:space="preserve"> NUMPAGES  </w:instrText>
            </w:r>
            <w:r w:rsidR="00CD22CD">
              <w:fldChar w:fldCharType="separate"/>
            </w:r>
            <w:r w:rsidR="00934CE2">
              <w:rPr>
                <w:noProof/>
              </w:rPr>
              <w:t>7</w:t>
            </w:r>
            <w:r w:rsidR="00CD22CD">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2CD" w:rsidRDefault="00CD22CD" w:rsidP="00621809">
      <w:r>
        <w:separator/>
      </w:r>
    </w:p>
  </w:footnote>
  <w:footnote w:type="continuationSeparator" w:id="0">
    <w:p w:rsidR="00CD22CD" w:rsidRDefault="00CD22CD" w:rsidP="006218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DC7" w:rsidRDefault="00CD22CD" w:rsidP="00801D68">
    <w:pPr>
      <w:pStyle w:val="THGHeader2"/>
      <w:jc w:val="right"/>
    </w:pPr>
    <w:r>
      <w:fldChar w:fldCharType="begin"/>
    </w:r>
    <w:r>
      <w:instrText xml:space="preserve"> STYLEREF  "Heading 1"  \* MERGEFORMAT </w:instrText>
    </w:r>
    <w:r>
      <w:fldChar w:fldCharType="separate"/>
    </w:r>
    <w:r w:rsidR="00934CE2">
      <w:rPr>
        <w:noProof/>
      </w:rPr>
      <w:t>Copying Committed Datatypes with H5Ocopy</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DC7" w:rsidRPr="006D4EA4" w:rsidRDefault="00CC7DC7" w:rsidP="00621809">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DC7" w:rsidRPr="006D4EA4" w:rsidRDefault="00CC7DC7" w:rsidP="005750AC">
    <w:pPr>
      <w:pStyle w:val="THGHeader2"/>
    </w:pPr>
    <w:r>
      <w:ptab w:relativeTo="margin" w:alignment="center" w:leader="none"/>
    </w:r>
    <w:r>
      <w:ptab w:relativeTo="margin" w:alignment="right" w:leader="none"/>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DC7" w:rsidRPr="006D4EA4" w:rsidRDefault="00CC7DC7" w:rsidP="00326919">
    <w:pPr>
      <w:pStyle w:val="THGHeader2"/>
      <w:jc w:val="right"/>
    </w:pPr>
    <w:r>
      <w:t>Contents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DC7" w:rsidRPr="006D4EA4" w:rsidRDefault="00CD22CD" w:rsidP="00326919">
    <w:pPr>
      <w:pStyle w:val="THGHeader2"/>
      <w:jc w:val="right"/>
    </w:pPr>
    <w:r>
      <w:fldChar w:fldCharType="begin"/>
    </w:r>
    <w:r>
      <w:instrText xml:space="preserve"> STYLEREF  "Heading 1"  \* MERGEFORMAT </w:instrText>
    </w:r>
    <w:r>
      <w:fldChar w:fldCharType="separate"/>
    </w:r>
    <w:r w:rsidR="00934CE2">
      <w:rPr>
        <w:noProof/>
      </w:rPr>
      <w:t>Copying Committed Datatypes with H5Ocopy</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192282CE"/>
    <w:lvl w:ilvl="0">
      <w:start w:val="1"/>
      <w:numFmt w:val="decimal"/>
      <w:pStyle w:val="ListNumber"/>
      <w:lvlText w:val="%1)"/>
      <w:lvlJc w:val="left"/>
      <w:pPr>
        <w:ind w:left="360" w:hanging="360"/>
      </w:pPr>
    </w:lvl>
  </w:abstractNum>
  <w:abstractNum w:abstractNumId="4">
    <w:nsid w:val="02B17BDB"/>
    <w:multiLevelType w:val="hybridMultilevel"/>
    <w:tmpl w:val="952AE446"/>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nsid w:val="03742D61"/>
    <w:multiLevelType w:val="hybridMultilevel"/>
    <w:tmpl w:val="3098B4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591A68"/>
    <w:multiLevelType w:val="multilevel"/>
    <w:tmpl w:val="5DD88266"/>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7">
    <w:nsid w:val="10787D97"/>
    <w:multiLevelType w:val="hybridMultilevel"/>
    <w:tmpl w:val="B024C2F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9">
    <w:nsid w:val="299915BD"/>
    <w:multiLevelType w:val="hybridMultilevel"/>
    <w:tmpl w:val="66DEE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AF7A0E"/>
    <w:multiLevelType w:val="hybridMultilevel"/>
    <w:tmpl w:val="7EFC0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8C5697"/>
    <w:multiLevelType w:val="hybridMultilevel"/>
    <w:tmpl w:val="660C7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A9265F"/>
    <w:multiLevelType w:val="hybridMultilevel"/>
    <w:tmpl w:val="8D9864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F06937"/>
    <w:multiLevelType w:val="hybridMultilevel"/>
    <w:tmpl w:val="877E9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A70E9E"/>
    <w:multiLevelType w:val="hybridMultilevel"/>
    <w:tmpl w:val="09324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565FF7"/>
    <w:multiLevelType w:val="hybridMultilevel"/>
    <w:tmpl w:val="7272E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D46107"/>
    <w:multiLevelType w:val="hybridMultilevel"/>
    <w:tmpl w:val="21C4E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72069C"/>
    <w:multiLevelType w:val="hybridMultilevel"/>
    <w:tmpl w:val="8C7AB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E7133B"/>
    <w:multiLevelType w:val="hybridMultilevel"/>
    <w:tmpl w:val="C156A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F105C1"/>
    <w:multiLevelType w:val="hybridMultilevel"/>
    <w:tmpl w:val="EC76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297E48"/>
    <w:multiLevelType w:val="hybridMultilevel"/>
    <w:tmpl w:val="EE70E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3D26F1"/>
    <w:multiLevelType w:val="hybridMultilevel"/>
    <w:tmpl w:val="3668B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5D10B5"/>
    <w:multiLevelType w:val="hybridMultilevel"/>
    <w:tmpl w:val="5E902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66481B"/>
    <w:multiLevelType w:val="hybridMultilevel"/>
    <w:tmpl w:val="F70E65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B32708"/>
    <w:multiLevelType w:val="hybridMultilevel"/>
    <w:tmpl w:val="17AA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952668"/>
    <w:multiLevelType w:val="hybridMultilevel"/>
    <w:tmpl w:val="2B40B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D1E58AE"/>
    <w:multiLevelType w:val="hybridMultilevel"/>
    <w:tmpl w:val="910E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2D742C"/>
    <w:multiLevelType w:val="hybridMultilevel"/>
    <w:tmpl w:val="F4AAB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13054D"/>
    <w:multiLevelType w:val="hybridMultilevel"/>
    <w:tmpl w:val="F0C41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30">
    <w:nsid w:val="785357C7"/>
    <w:multiLevelType w:val="hybridMultilevel"/>
    <w:tmpl w:val="78C8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9"/>
  </w:num>
  <w:num w:numId="3">
    <w:abstractNumId w:val="3"/>
  </w:num>
  <w:num w:numId="4">
    <w:abstractNumId w:val="2"/>
  </w:num>
  <w:num w:numId="5">
    <w:abstractNumId w:val="1"/>
  </w:num>
  <w:num w:numId="6">
    <w:abstractNumId w:val="0"/>
  </w:num>
  <w:num w:numId="7">
    <w:abstractNumId w:val="8"/>
  </w:num>
  <w:num w:numId="8">
    <w:abstractNumId w:val="19"/>
  </w:num>
  <w:num w:numId="9">
    <w:abstractNumId w:val="17"/>
  </w:num>
  <w:num w:numId="10">
    <w:abstractNumId w:val="30"/>
  </w:num>
  <w:num w:numId="11">
    <w:abstractNumId w:val="25"/>
  </w:num>
  <w:num w:numId="12">
    <w:abstractNumId w:val="22"/>
  </w:num>
  <w:num w:numId="13">
    <w:abstractNumId w:val="18"/>
  </w:num>
  <w:num w:numId="14">
    <w:abstractNumId w:val="10"/>
  </w:num>
  <w:num w:numId="15">
    <w:abstractNumId w:val="23"/>
  </w:num>
  <w:num w:numId="16">
    <w:abstractNumId w:val="11"/>
  </w:num>
  <w:num w:numId="17">
    <w:abstractNumId w:val="26"/>
  </w:num>
  <w:num w:numId="18">
    <w:abstractNumId w:val="14"/>
  </w:num>
  <w:num w:numId="19">
    <w:abstractNumId w:val="24"/>
  </w:num>
  <w:num w:numId="20">
    <w:abstractNumId w:val="12"/>
  </w:num>
  <w:num w:numId="21">
    <w:abstractNumId w:val="4"/>
  </w:num>
  <w:num w:numId="22">
    <w:abstractNumId w:val="15"/>
  </w:num>
  <w:num w:numId="23">
    <w:abstractNumId w:val="7"/>
  </w:num>
  <w:num w:numId="24">
    <w:abstractNumId w:val="21"/>
  </w:num>
  <w:num w:numId="25">
    <w:abstractNumId w:val="13"/>
  </w:num>
  <w:num w:numId="26">
    <w:abstractNumId w:val="28"/>
  </w:num>
  <w:num w:numId="27">
    <w:abstractNumId w:val="16"/>
  </w:num>
  <w:num w:numId="28">
    <w:abstractNumId w:val="9"/>
  </w:num>
  <w:num w:numId="29">
    <w:abstractNumId w:val="5"/>
  </w:num>
  <w:num w:numId="30">
    <w:abstractNumId w:val="27"/>
  </w:num>
  <w:num w:numId="31">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7"/>
  <w:proofState w:spelling="clean" w:grammar="clean"/>
  <w:attachedTemplate r:id="rId1"/>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D68"/>
    <w:rsid w:val="0000300F"/>
    <w:rsid w:val="00003C18"/>
    <w:rsid w:val="000060EC"/>
    <w:rsid w:val="00006478"/>
    <w:rsid w:val="00006B21"/>
    <w:rsid w:val="00014FB0"/>
    <w:rsid w:val="00015CAB"/>
    <w:rsid w:val="00015FDD"/>
    <w:rsid w:val="000162EC"/>
    <w:rsid w:val="00022025"/>
    <w:rsid w:val="00023B85"/>
    <w:rsid w:val="00034019"/>
    <w:rsid w:val="0003432D"/>
    <w:rsid w:val="00041FCD"/>
    <w:rsid w:val="0004389B"/>
    <w:rsid w:val="00043FA5"/>
    <w:rsid w:val="0004467A"/>
    <w:rsid w:val="000455C8"/>
    <w:rsid w:val="000477ED"/>
    <w:rsid w:val="0005491D"/>
    <w:rsid w:val="000556BC"/>
    <w:rsid w:val="00061D60"/>
    <w:rsid w:val="000658F3"/>
    <w:rsid w:val="00066140"/>
    <w:rsid w:val="00070501"/>
    <w:rsid w:val="00071297"/>
    <w:rsid w:val="00086E6C"/>
    <w:rsid w:val="00094E01"/>
    <w:rsid w:val="0009599F"/>
    <w:rsid w:val="000A140E"/>
    <w:rsid w:val="000A4854"/>
    <w:rsid w:val="000A4FED"/>
    <w:rsid w:val="000B4568"/>
    <w:rsid w:val="000C650D"/>
    <w:rsid w:val="000C7627"/>
    <w:rsid w:val="000D4FC9"/>
    <w:rsid w:val="000E0A15"/>
    <w:rsid w:val="000E1FF8"/>
    <w:rsid w:val="000E2452"/>
    <w:rsid w:val="000E4B2A"/>
    <w:rsid w:val="000E784E"/>
    <w:rsid w:val="000E7BA5"/>
    <w:rsid w:val="000F3283"/>
    <w:rsid w:val="000F3972"/>
    <w:rsid w:val="00102309"/>
    <w:rsid w:val="00110268"/>
    <w:rsid w:val="00113A75"/>
    <w:rsid w:val="0011634C"/>
    <w:rsid w:val="00124DDD"/>
    <w:rsid w:val="001310B9"/>
    <w:rsid w:val="001338B4"/>
    <w:rsid w:val="0013497D"/>
    <w:rsid w:val="00137C51"/>
    <w:rsid w:val="001410A4"/>
    <w:rsid w:val="00141D4C"/>
    <w:rsid w:val="00145D85"/>
    <w:rsid w:val="00146873"/>
    <w:rsid w:val="00150605"/>
    <w:rsid w:val="00155CEA"/>
    <w:rsid w:val="001563AA"/>
    <w:rsid w:val="00157E5A"/>
    <w:rsid w:val="00171B34"/>
    <w:rsid w:val="00173C7C"/>
    <w:rsid w:val="00175226"/>
    <w:rsid w:val="00175469"/>
    <w:rsid w:val="0018241D"/>
    <w:rsid w:val="00186743"/>
    <w:rsid w:val="00194421"/>
    <w:rsid w:val="00194EAF"/>
    <w:rsid w:val="001976E1"/>
    <w:rsid w:val="001A1FAA"/>
    <w:rsid w:val="001A5ADF"/>
    <w:rsid w:val="001B2625"/>
    <w:rsid w:val="001B2698"/>
    <w:rsid w:val="001B6294"/>
    <w:rsid w:val="001C2BBC"/>
    <w:rsid w:val="001D2C35"/>
    <w:rsid w:val="001D691B"/>
    <w:rsid w:val="001E0173"/>
    <w:rsid w:val="001E07DE"/>
    <w:rsid w:val="001E28A1"/>
    <w:rsid w:val="001E31BA"/>
    <w:rsid w:val="001E4C85"/>
    <w:rsid w:val="0020187A"/>
    <w:rsid w:val="002112B4"/>
    <w:rsid w:val="00221BF6"/>
    <w:rsid w:val="00222F71"/>
    <w:rsid w:val="002259C6"/>
    <w:rsid w:val="00237DBA"/>
    <w:rsid w:val="00240D23"/>
    <w:rsid w:val="00243685"/>
    <w:rsid w:val="00244835"/>
    <w:rsid w:val="002475FC"/>
    <w:rsid w:val="002509B5"/>
    <w:rsid w:val="002534CD"/>
    <w:rsid w:val="00256EDE"/>
    <w:rsid w:val="00265F48"/>
    <w:rsid w:val="0027734E"/>
    <w:rsid w:val="002873B0"/>
    <w:rsid w:val="00287818"/>
    <w:rsid w:val="00296F4D"/>
    <w:rsid w:val="002A25F1"/>
    <w:rsid w:val="002B61D9"/>
    <w:rsid w:val="002C13CE"/>
    <w:rsid w:val="002C2935"/>
    <w:rsid w:val="002C43B2"/>
    <w:rsid w:val="002D0633"/>
    <w:rsid w:val="002D2777"/>
    <w:rsid w:val="002D670B"/>
    <w:rsid w:val="002E22EA"/>
    <w:rsid w:val="002E2C16"/>
    <w:rsid w:val="002E7774"/>
    <w:rsid w:val="002F0AD3"/>
    <w:rsid w:val="002F197F"/>
    <w:rsid w:val="003064BF"/>
    <w:rsid w:val="00311057"/>
    <w:rsid w:val="0031105C"/>
    <w:rsid w:val="00315BF7"/>
    <w:rsid w:val="00325822"/>
    <w:rsid w:val="00326919"/>
    <w:rsid w:val="00332A96"/>
    <w:rsid w:val="00336005"/>
    <w:rsid w:val="00336058"/>
    <w:rsid w:val="00342603"/>
    <w:rsid w:val="00347C9C"/>
    <w:rsid w:val="003517A1"/>
    <w:rsid w:val="003519F8"/>
    <w:rsid w:val="00351DB1"/>
    <w:rsid w:val="0035209E"/>
    <w:rsid w:val="003725E2"/>
    <w:rsid w:val="00380E70"/>
    <w:rsid w:val="003820A1"/>
    <w:rsid w:val="00386E42"/>
    <w:rsid w:val="0039148C"/>
    <w:rsid w:val="003A0997"/>
    <w:rsid w:val="003B02EE"/>
    <w:rsid w:val="003B47E3"/>
    <w:rsid w:val="003B52DF"/>
    <w:rsid w:val="003B5DB0"/>
    <w:rsid w:val="003C244D"/>
    <w:rsid w:val="003C3CEE"/>
    <w:rsid w:val="003C4144"/>
    <w:rsid w:val="003C53F3"/>
    <w:rsid w:val="003C5B19"/>
    <w:rsid w:val="003D0937"/>
    <w:rsid w:val="003D3492"/>
    <w:rsid w:val="003D72B0"/>
    <w:rsid w:val="003E248F"/>
    <w:rsid w:val="003E30A2"/>
    <w:rsid w:val="003F0BCF"/>
    <w:rsid w:val="003F1C10"/>
    <w:rsid w:val="003F3F68"/>
    <w:rsid w:val="003F6D0D"/>
    <w:rsid w:val="003F72C5"/>
    <w:rsid w:val="0040276B"/>
    <w:rsid w:val="00407B4C"/>
    <w:rsid w:val="004135E5"/>
    <w:rsid w:val="004201BD"/>
    <w:rsid w:val="00420406"/>
    <w:rsid w:val="0043187D"/>
    <w:rsid w:val="004356B1"/>
    <w:rsid w:val="00435B53"/>
    <w:rsid w:val="004368A8"/>
    <w:rsid w:val="004449B6"/>
    <w:rsid w:val="0045736D"/>
    <w:rsid w:val="00461430"/>
    <w:rsid w:val="00473226"/>
    <w:rsid w:val="004743CC"/>
    <w:rsid w:val="00474535"/>
    <w:rsid w:val="0047588B"/>
    <w:rsid w:val="0048308A"/>
    <w:rsid w:val="00485751"/>
    <w:rsid w:val="00491269"/>
    <w:rsid w:val="004923DB"/>
    <w:rsid w:val="0049749D"/>
    <w:rsid w:val="004A4947"/>
    <w:rsid w:val="004A526E"/>
    <w:rsid w:val="004A6864"/>
    <w:rsid w:val="004A7069"/>
    <w:rsid w:val="004B27F5"/>
    <w:rsid w:val="004B32E7"/>
    <w:rsid w:val="004B399E"/>
    <w:rsid w:val="004B3A3D"/>
    <w:rsid w:val="004B5162"/>
    <w:rsid w:val="004C09C2"/>
    <w:rsid w:val="004C2091"/>
    <w:rsid w:val="004C498A"/>
    <w:rsid w:val="004C50BA"/>
    <w:rsid w:val="004D04DC"/>
    <w:rsid w:val="004E05D6"/>
    <w:rsid w:val="004E413A"/>
    <w:rsid w:val="004F1848"/>
    <w:rsid w:val="00501CEC"/>
    <w:rsid w:val="00506DD8"/>
    <w:rsid w:val="00510FD7"/>
    <w:rsid w:val="0051123F"/>
    <w:rsid w:val="005113DE"/>
    <w:rsid w:val="0051579A"/>
    <w:rsid w:val="0052685F"/>
    <w:rsid w:val="00526D8C"/>
    <w:rsid w:val="0053342D"/>
    <w:rsid w:val="00535CFC"/>
    <w:rsid w:val="00542174"/>
    <w:rsid w:val="00543630"/>
    <w:rsid w:val="00543966"/>
    <w:rsid w:val="005458E9"/>
    <w:rsid w:val="00545D2A"/>
    <w:rsid w:val="0055169A"/>
    <w:rsid w:val="0055278F"/>
    <w:rsid w:val="005547B8"/>
    <w:rsid w:val="00555DD7"/>
    <w:rsid w:val="00556960"/>
    <w:rsid w:val="00556C8B"/>
    <w:rsid w:val="005572C9"/>
    <w:rsid w:val="005600DD"/>
    <w:rsid w:val="00564458"/>
    <w:rsid w:val="00564ADB"/>
    <w:rsid w:val="00566ED9"/>
    <w:rsid w:val="00567B75"/>
    <w:rsid w:val="005750AC"/>
    <w:rsid w:val="00575CB8"/>
    <w:rsid w:val="00576588"/>
    <w:rsid w:val="00591888"/>
    <w:rsid w:val="005A0DDB"/>
    <w:rsid w:val="005A0F21"/>
    <w:rsid w:val="005A314C"/>
    <w:rsid w:val="005C0C94"/>
    <w:rsid w:val="005C1C46"/>
    <w:rsid w:val="005C4A64"/>
    <w:rsid w:val="005C7714"/>
    <w:rsid w:val="005D2638"/>
    <w:rsid w:val="005D3991"/>
    <w:rsid w:val="005D43CD"/>
    <w:rsid w:val="005D5F68"/>
    <w:rsid w:val="005E40EB"/>
    <w:rsid w:val="005F0180"/>
    <w:rsid w:val="005F4CCB"/>
    <w:rsid w:val="005F6D01"/>
    <w:rsid w:val="005F7CE6"/>
    <w:rsid w:val="006064E5"/>
    <w:rsid w:val="006131A1"/>
    <w:rsid w:val="00616110"/>
    <w:rsid w:val="00621809"/>
    <w:rsid w:val="00622721"/>
    <w:rsid w:val="006257DA"/>
    <w:rsid w:val="006267FD"/>
    <w:rsid w:val="00627DAC"/>
    <w:rsid w:val="00627FE7"/>
    <w:rsid w:val="00631009"/>
    <w:rsid w:val="00632BDE"/>
    <w:rsid w:val="00632C86"/>
    <w:rsid w:val="00641805"/>
    <w:rsid w:val="00644871"/>
    <w:rsid w:val="0064656E"/>
    <w:rsid w:val="00647220"/>
    <w:rsid w:val="00651570"/>
    <w:rsid w:val="006540DE"/>
    <w:rsid w:val="0065515C"/>
    <w:rsid w:val="006564E8"/>
    <w:rsid w:val="006640F9"/>
    <w:rsid w:val="0066455E"/>
    <w:rsid w:val="00664E9D"/>
    <w:rsid w:val="0066528A"/>
    <w:rsid w:val="00672821"/>
    <w:rsid w:val="00687565"/>
    <w:rsid w:val="00695735"/>
    <w:rsid w:val="006969BB"/>
    <w:rsid w:val="006A1142"/>
    <w:rsid w:val="006A4745"/>
    <w:rsid w:val="006A4C21"/>
    <w:rsid w:val="006A5E55"/>
    <w:rsid w:val="006B156F"/>
    <w:rsid w:val="006B1E2A"/>
    <w:rsid w:val="006B64EF"/>
    <w:rsid w:val="006B7A63"/>
    <w:rsid w:val="006C2D12"/>
    <w:rsid w:val="006D2134"/>
    <w:rsid w:val="006D3706"/>
    <w:rsid w:val="006D5A19"/>
    <w:rsid w:val="006D729D"/>
    <w:rsid w:val="006D7829"/>
    <w:rsid w:val="006E278A"/>
    <w:rsid w:val="006E35BA"/>
    <w:rsid w:val="006E7D08"/>
    <w:rsid w:val="006F79F9"/>
    <w:rsid w:val="00702264"/>
    <w:rsid w:val="00707A07"/>
    <w:rsid w:val="00713B2B"/>
    <w:rsid w:val="00724549"/>
    <w:rsid w:val="00724DE5"/>
    <w:rsid w:val="007303E3"/>
    <w:rsid w:val="007352C9"/>
    <w:rsid w:val="0073648D"/>
    <w:rsid w:val="007416DE"/>
    <w:rsid w:val="007428F1"/>
    <w:rsid w:val="0075347D"/>
    <w:rsid w:val="0075359B"/>
    <w:rsid w:val="00755EDB"/>
    <w:rsid w:val="007618A1"/>
    <w:rsid w:val="007625C5"/>
    <w:rsid w:val="00771444"/>
    <w:rsid w:val="0077258A"/>
    <w:rsid w:val="0077343A"/>
    <w:rsid w:val="00775B35"/>
    <w:rsid w:val="00775EB6"/>
    <w:rsid w:val="007878D7"/>
    <w:rsid w:val="007926A5"/>
    <w:rsid w:val="00793836"/>
    <w:rsid w:val="00797BCB"/>
    <w:rsid w:val="007A1E8A"/>
    <w:rsid w:val="007A3DC0"/>
    <w:rsid w:val="007A7267"/>
    <w:rsid w:val="007B04EE"/>
    <w:rsid w:val="007B1532"/>
    <w:rsid w:val="007C407A"/>
    <w:rsid w:val="007C59DE"/>
    <w:rsid w:val="007D5ED9"/>
    <w:rsid w:val="007D6A43"/>
    <w:rsid w:val="007E0B5A"/>
    <w:rsid w:val="007E377A"/>
    <w:rsid w:val="007E4D69"/>
    <w:rsid w:val="007E67DF"/>
    <w:rsid w:val="007E68B0"/>
    <w:rsid w:val="007F20E5"/>
    <w:rsid w:val="007F28B4"/>
    <w:rsid w:val="007F7507"/>
    <w:rsid w:val="00801D68"/>
    <w:rsid w:val="00802B89"/>
    <w:rsid w:val="00803FC8"/>
    <w:rsid w:val="00804132"/>
    <w:rsid w:val="00805591"/>
    <w:rsid w:val="00805EC9"/>
    <w:rsid w:val="00810641"/>
    <w:rsid w:val="00814CA0"/>
    <w:rsid w:val="008169A5"/>
    <w:rsid w:val="00821FE3"/>
    <w:rsid w:val="00823520"/>
    <w:rsid w:val="00823CD4"/>
    <w:rsid w:val="00824F0D"/>
    <w:rsid w:val="00832125"/>
    <w:rsid w:val="00836867"/>
    <w:rsid w:val="00840098"/>
    <w:rsid w:val="00850531"/>
    <w:rsid w:val="00861CB0"/>
    <w:rsid w:val="00870C93"/>
    <w:rsid w:val="00873EB2"/>
    <w:rsid w:val="00874E7A"/>
    <w:rsid w:val="00881076"/>
    <w:rsid w:val="00881358"/>
    <w:rsid w:val="008838F3"/>
    <w:rsid w:val="008848CC"/>
    <w:rsid w:val="00885053"/>
    <w:rsid w:val="008853FE"/>
    <w:rsid w:val="00891DD5"/>
    <w:rsid w:val="008A4EF3"/>
    <w:rsid w:val="008B0893"/>
    <w:rsid w:val="008B27D0"/>
    <w:rsid w:val="008B74BD"/>
    <w:rsid w:val="008C1AFC"/>
    <w:rsid w:val="008C2127"/>
    <w:rsid w:val="008C21E4"/>
    <w:rsid w:val="008C59F5"/>
    <w:rsid w:val="008C633C"/>
    <w:rsid w:val="008D0D50"/>
    <w:rsid w:val="008D1E44"/>
    <w:rsid w:val="008D330E"/>
    <w:rsid w:val="008D48B5"/>
    <w:rsid w:val="008D5E46"/>
    <w:rsid w:val="008E76DC"/>
    <w:rsid w:val="008F071E"/>
    <w:rsid w:val="008F2364"/>
    <w:rsid w:val="00915832"/>
    <w:rsid w:val="0091784A"/>
    <w:rsid w:val="00923080"/>
    <w:rsid w:val="00924B5A"/>
    <w:rsid w:val="00927303"/>
    <w:rsid w:val="00931CB2"/>
    <w:rsid w:val="00932EA8"/>
    <w:rsid w:val="00934CE2"/>
    <w:rsid w:val="009350F1"/>
    <w:rsid w:val="009527AC"/>
    <w:rsid w:val="009563B6"/>
    <w:rsid w:val="00956BDF"/>
    <w:rsid w:val="00960004"/>
    <w:rsid w:val="00964FA7"/>
    <w:rsid w:val="009663BE"/>
    <w:rsid w:val="00967F88"/>
    <w:rsid w:val="009744CB"/>
    <w:rsid w:val="009759F6"/>
    <w:rsid w:val="00977255"/>
    <w:rsid w:val="009834DC"/>
    <w:rsid w:val="00984711"/>
    <w:rsid w:val="00984A5B"/>
    <w:rsid w:val="00984BDA"/>
    <w:rsid w:val="009A66F3"/>
    <w:rsid w:val="009A7336"/>
    <w:rsid w:val="009B0B2A"/>
    <w:rsid w:val="009B2730"/>
    <w:rsid w:val="009B40CC"/>
    <w:rsid w:val="009B5CC8"/>
    <w:rsid w:val="009B69B7"/>
    <w:rsid w:val="009D434E"/>
    <w:rsid w:val="009D7B4C"/>
    <w:rsid w:val="009E099F"/>
    <w:rsid w:val="009F6278"/>
    <w:rsid w:val="00A002BA"/>
    <w:rsid w:val="00A01E0A"/>
    <w:rsid w:val="00A021D4"/>
    <w:rsid w:val="00A024F4"/>
    <w:rsid w:val="00A06BC3"/>
    <w:rsid w:val="00A06C78"/>
    <w:rsid w:val="00A06EC6"/>
    <w:rsid w:val="00A1225B"/>
    <w:rsid w:val="00A13C0F"/>
    <w:rsid w:val="00A13E79"/>
    <w:rsid w:val="00A14305"/>
    <w:rsid w:val="00A14DE9"/>
    <w:rsid w:val="00A15271"/>
    <w:rsid w:val="00A208BD"/>
    <w:rsid w:val="00A21BA4"/>
    <w:rsid w:val="00A230DD"/>
    <w:rsid w:val="00A24834"/>
    <w:rsid w:val="00A267C5"/>
    <w:rsid w:val="00A27194"/>
    <w:rsid w:val="00A33D8B"/>
    <w:rsid w:val="00A34CBD"/>
    <w:rsid w:val="00A35A9D"/>
    <w:rsid w:val="00A41BA7"/>
    <w:rsid w:val="00A4200A"/>
    <w:rsid w:val="00A50FEB"/>
    <w:rsid w:val="00A65BE1"/>
    <w:rsid w:val="00A66D79"/>
    <w:rsid w:val="00A767F4"/>
    <w:rsid w:val="00A87CB2"/>
    <w:rsid w:val="00A90495"/>
    <w:rsid w:val="00A9131E"/>
    <w:rsid w:val="00A92E9A"/>
    <w:rsid w:val="00AA1C49"/>
    <w:rsid w:val="00AA341C"/>
    <w:rsid w:val="00AB1B11"/>
    <w:rsid w:val="00AB5454"/>
    <w:rsid w:val="00AC18BA"/>
    <w:rsid w:val="00AC2B5E"/>
    <w:rsid w:val="00AC7749"/>
    <w:rsid w:val="00AC774B"/>
    <w:rsid w:val="00AE0079"/>
    <w:rsid w:val="00AF1399"/>
    <w:rsid w:val="00AF4C4A"/>
    <w:rsid w:val="00B044EC"/>
    <w:rsid w:val="00B04E61"/>
    <w:rsid w:val="00B07508"/>
    <w:rsid w:val="00B079E8"/>
    <w:rsid w:val="00B115B1"/>
    <w:rsid w:val="00B11914"/>
    <w:rsid w:val="00B13583"/>
    <w:rsid w:val="00B17607"/>
    <w:rsid w:val="00B20A18"/>
    <w:rsid w:val="00B24139"/>
    <w:rsid w:val="00B2437E"/>
    <w:rsid w:val="00B338CB"/>
    <w:rsid w:val="00B42D34"/>
    <w:rsid w:val="00B4440F"/>
    <w:rsid w:val="00B44C14"/>
    <w:rsid w:val="00B45F78"/>
    <w:rsid w:val="00B50584"/>
    <w:rsid w:val="00B5463D"/>
    <w:rsid w:val="00B62087"/>
    <w:rsid w:val="00B64461"/>
    <w:rsid w:val="00B64A9F"/>
    <w:rsid w:val="00B64C13"/>
    <w:rsid w:val="00B70C08"/>
    <w:rsid w:val="00B8194A"/>
    <w:rsid w:val="00B84989"/>
    <w:rsid w:val="00B86B1C"/>
    <w:rsid w:val="00B95EC7"/>
    <w:rsid w:val="00B97404"/>
    <w:rsid w:val="00BA08FF"/>
    <w:rsid w:val="00BA77BE"/>
    <w:rsid w:val="00BB2518"/>
    <w:rsid w:val="00BB55EE"/>
    <w:rsid w:val="00BC0C2F"/>
    <w:rsid w:val="00BD207B"/>
    <w:rsid w:val="00BE1A29"/>
    <w:rsid w:val="00BE2D69"/>
    <w:rsid w:val="00BE77AE"/>
    <w:rsid w:val="00BF4F46"/>
    <w:rsid w:val="00BF55D1"/>
    <w:rsid w:val="00BF6E79"/>
    <w:rsid w:val="00C01361"/>
    <w:rsid w:val="00C0409C"/>
    <w:rsid w:val="00C047D8"/>
    <w:rsid w:val="00C05764"/>
    <w:rsid w:val="00C207F5"/>
    <w:rsid w:val="00C23519"/>
    <w:rsid w:val="00C27E3A"/>
    <w:rsid w:val="00C33E76"/>
    <w:rsid w:val="00C36F6B"/>
    <w:rsid w:val="00C41E4B"/>
    <w:rsid w:val="00C47ED0"/>
    <w:rsid w:val="00C54201"/>
    <w:rsid w:val="00C74E6B"/>
    <w:rsid w:val="00C76741"/>
    <w:rsid w:val="00C77FF7"/>
    <w:rsid w:val="00C8004C"/>
    <w:rsid w:val="00C82E6F"/>
    <w:rsid w:val="00CA548B"/>
    <w:rsid w:val="00CB6C98"/>
    <w:rsid w:val="00CC1927"/>
    <w:rsid w:val="00CC22A8"/>
    <w:rsid w:val="00CC738F"/>
    <w:rsid w:val="00CC7DC7"/>
    <w:rsid w:val="00CD22CD"/>
    <w:rsid w:val="00CD25B2"/>
    <w:rsid w:val="00CD6913"/>
    <w:rsid w:val="00CE20B3"/>
    <w:rsid w:val="00CE4854"/>
    <w:rsid w:val="00CE69CA"/>
    <w:rsid w:val="00CF0188"/>
    <w:rsid w:val="00CF3474"/>
    <w:rsid w:val="00D047D3"/>
    <w:rsid w:val="00D0593A"/>
    <w:rsid w:val="00D12401"/>
    <w:rsid w:val="00D132AC"/>
    <w:rsid w:val="00D150F3"/>
    <w:rsid w:val="00D31E34"/>
    <w:rsid w:val="00D34FDD"/>
    <w:rsid w:val="00D36C91"/>
    <w:rsid w:val="00D40BA8"/>
    <w:rsid w:val="00D436C9"/>
    <w:rsid w:val="00D47248"/>
    <w:rsid w:val="00D51136"/>
    <w:rsid w:val="00D53013"/>
    <w:rsid w:val="00D5308A"/>
    <w:rsid w:val="00D5445D"/>
    <w:rsid w:val="00D54BA1"/>
    <w:rsid w:val="00D56F29"/>
    <w:rsid w:val="00D6203A"/>
    <w:rsid w:val="00D6452E"/>
    <w:rsid w:val="00D6732C"/>
    <w:rsid w:val="00D67E8F"/>
    <w:rsid w:val="00D71AF1"/>
    <w:rsid w:val="00D8155C"/>
    <w:rsid w:val="00D91F0E"/>
    <w:rsid w:val="00D92813"/>
    <w:rsid w:val="00D93053"/>
    <w:rsid w:val="00D94420"/>
    <w:rsid w:val="00D94BE0"/>
    <w:rsid w:val="00D9653E"/>
    <w:rsid w:val="00D974CD"/>
    <w:rsid w:val="00DA1CFE"/>
    <w:rsid w:val="00DA5359"/>
    <w:rsid w:val="00DA78CE"/>
    <w:rsid w:val="00DB1778"/>
    <w:rsid w:val="00DB1A9F"/>
    <w:rsid w:val="00DB1F57"/>
    <w:rsid w:val="00DB2E37"/>
    <w:rsid w:val="00DB547F"/>
    <w:rsid w:val="00DC0EED"/>
    <w:rsid w:val="00DC6193"/>
    <w:rsid w:val="00DD7D61"/>
    <w:rsid w:val="00DE0AD0"/>
    <w:rsid w:val="00DF0833"/>
    <w:rsid w:val="00DF720F"/>
    <w:rsid w:val="00E03820"/>
    <w:rsid w:val="00E0407C"/>
    <w:rsid w:val="00E061BC"/>
    <w:rsid w:val="00E13586"/>
    <w:rsid w:val="00E14F9C"/>
    <w:rsid w:val="00E22D03"/>
    <w:rsid w:val="00E24BD3"/>
    <w:rsid w:val="00E32CF4"/>
    <w:rsid w:val="00E3325E"/>
    <w:rsid w:val="00E43056"/>
    <w:rsid w:val="00E4710C"/>
    <w:rsid w:val="00E500B2"/>
    <w:rsid w:val="00E51C54"/>
    <w:rsid w:val="00E529CF"/>
    <w:rsid w:val="00E535D5"/>
    <w:rsid w:val="00E5784D"/>
    <w:rsid w:val="00E65C98"/>
    <w:rsid w:val="00E66570"/>
    <w:rsid w:val="00E7140E"/>
    <w:rsid w:val="00E827BC"/>
    <w:rsid w:val="00E85681"/>
    <w:rsid w:val="00E86E7F"/>
    <w:rsid w:val="00E97D23"/>
    <w:rsid w:val="00EB71FC"/>
    <w:rsid w:val="00EC2309"/>
    <w:rsid w:val="00EC34B7"/>
    <w:rsid w:val="00EC4A43"/>
    <w:rsid w:val="00EE37B1"/>
    <w:rsid w:val="00EE4CEA"/>
    <w:rsid w:val="00EE6426"/>
    <w:rsid w:val="00EF1275"/>
    <w:rsid w:val="00EF5B68"/>
    <w:rsid w:val="00F025B2"/>
    <w:rsid w:val="00F05C1F"/>
    <w:rsid w:val="00F10DB2"/>
    <w:rsid w:val="00F129E7"/>
    <w:rsid w:val="00F14D38"/>
    <w:rsid w:val="00F15936"/>
    <w:rsid w:val="00F1662A"/>
    <w:rsid w:val="00F30957"/>
    <w:rsid w:val="00F3666C"/>
    <w:rsid w:val="00F369C4"/>
    <w:rsid w:val="00F410DE"/>
    <w:rsid w:val="00F4132D"/>
    <w:rsid w:val="00F423C8"/>
    <w:rsid w:val="00F42582"/>
    <w:rsid w:val="00F42B88"/>
    <w:rsid w:val="00F43272"/>
    <w:rsid w:val="00F44FA4"/>
    <w:rsid w:val="00F52656"/>
    <w:rsid w:val="00F537DC"/>
    <w:rsid w:val="00F564BC"/>
    <w:rsid w:val="00F56AA6"/>
    <w:rsid w:val="00F63BF4"/>
    <w:rsid w:val="00F6447F"/>
    <w:rsid w:val="00F71A22"/>
    <w:rsid w:val="00F724D8"/>
    <w:rsid w:val="00F73133"/>
    <w:rsid w:val="00F81DC4"/>
    <w:rsid w:val="00F90E4E"/>
    <w:rsid w:val="00F960DD"/>
    <w:rsid w:val="00F96AAA"/>
    <w:rsid w:val="00FA3F06"/>
    <w:rsid w:val="00FB4EF7"/>
    <w:rsid w:val="00FB557F"/>
    <w:rsid w:val="00FB62AA"/>
    <w:rsid w:val="00FB6345"/>
    <w:rsid w:val="00FB7CE9"/>
    <w:rsid w:val="00FC1C59"/>
    <w:rsid w:val="00FC46A0"/>
    <w:rsid w:val="00FD1C94"/>
    <w:rsid w:val="00FD43F7"/>
    <w:rsid w:val="00FD5F68"/>
    <w:rsid w:val="00FE0206"/>
    <w:rsid w:val="00FE22F5"/>
    <w:rsid w:val="00FE57AE"/>
    <w:rsid w:val="00FF52C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uiPriority="2" w:qFormat="1"/>
    <w:lsdException w:name="heading 4" w:uiPriority="16"/>
    <w:lsdException w:name="heading 5" w:uiPriority="16"/>
    <w:lsdException w:name="heading 6" w:uiPriority="16"/>
    <w:lsdException w:name="heading 7" w:uiPriority="16"/>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Hyperlink" w:uiPriority="99"/>
    <w:lsdException w:name="Plain Text" w:uiPriority="7" w:qFormat="1"/>
    <w:lsdException w:name="Table Grid" w:uiPriority="5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2"/>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unhideWhenUsed/>
    <w:rsid w:val="00372A75"/>
    <w:rPr>
      <w:sz w:val="20"/>
      <w:szCs w:val="20"/>
    </w:rPr>
  </w:style>
  <w:style w:type="character" w:customStyle="1" w:styleId="CommentTextChar">
    <w:name w:val="Comment Text Char"/>
    <w:basedOn w:val="DefaultParagraphFont"/>
    <w:link w:val="CommentText"/>
    <w:uiPriority w:val="99"/>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Theme="minorEastAsia"/>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Theme="minorEastAsia"/>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Theme="minorEastAsia"/>
      <w:szCs w:val="24"/>
    </w:rPr>
  </w:style>
  <w:style w:type="paragraph" w:styleId="TOC5">
    <w:name w:val="toc 5"/>
    <w:basedOn w:val="Normal"/>
    <w:next w:val="Normal"/>
    <w:autoRedefine/>
    <w:uiPriority w:val="39"/>
    <w:unhideWhenUsed/>
    <w:rsid w:val="005547B8"/>
    <w:pPr>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qFormat/>
    <w:rsid w:val="008D1E44"/>
    <w:rPr>
      <w:b/>
    </w:rPr>
  </w:style>
  <w:style w:type="paragraph" w:customStyle="1" w:styleId="SubSectionHeading">
    <w:name w:val="SubSectionHeading"/>
    <w:basedOn w:val="Normal"/>
    <w:next w:val="Normal"/>
    <w:qFormat/>
    <w:rsid w:val="00E85681"/>
    <w:pPr>
      <w:keepNext/>
      <w:spacing w:before="120" w:after="120"/>
    </w:pPr>
    <w:rPr>
      <w:rFonts w:eastAsia="Batang"/>
      <w:b/>
    </w:rPr>
  </w:style>
  <w:style w:type="table" w:styleId="ColorfulList-Accent2">
    <w:name w:val="Colorful List Accent 2"/>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4">
    <w:name w:val="Colorful List Accent 4"/>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3">
    <w:name w:val="Colorful List Accent 3"/>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uiPriority="2" w:qFormat="1"/>
    <w:lsdException w:name="heading 4" w:uiPriority="16"/>
    <w:lsdException w:name="heading 5" w:uiPriority="16"/>
    <w:lsdException w:name="heading 6" w:uiPriority="16"/>
    <w:lsdException w:name="heading 7" w:uiPriority="16"/>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Hyperlink" w:uiPriority="99"/>
    <w:lsdException w:name="Plain Text" w:uiPriority="7" w:qFormat="1"/>
    <w:lsdException w:name="Table Grid" w:uiPriority="5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2"/>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unhideWhenUsed/>
    <w:rsid w:val="00372A75"/>
    <w:rPr>
      <w:sz w:val="20"/>
      <w:szCs w:val="20"/>
    </w:rPr>
  </w:style>
  <w:style w:type="character" w:customStyle="1" w:styleId="CommentTextChar">
    <w:name w:val="Comment Text Char"/>
    <w:basedOn w:val="DefaultParagraphFont"/>
    <w:link w:val="CommentText"/>
    <w:uiPriority w:val="99"/>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Theme="minorEastAsia"/>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Theme="minorEastAsia"/>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Theme="minorEastAsia"/>
      <w:szCs w:val="24"/>
    </w:rPr>
  </w:style>
  <w:style w:type="paragraph" w:styleId="TOC5">
    <w:name w:val="toc 5"/>
    <w:basedOn w:val="Normal"/>
    <w:next w:val="Normal"/>
    <w:autoRedefine/>
    <w:uiPriority w:val="39"/>
    <w:unhideWhenUsed/>
    <w:rsid w:val="005547B8"/>
    <w:pPr>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qFormat/>
    <w:rsid w:val="008D1E44"/>
    <w:rPr>
      <w:b/>
    </w:rPr>
  </w:style>
  <w:style w:type="paragraph" w:customStyle="1" w:styleId="SubSectionHeading">
    <w:name w:val="SubSectionHeading"/>
    <w:basedOn w:val="Normal"/>
    <w:next w:val="Normal"/>
    <w:qFormat/>
    <w:rsid w:val="00E85681"/>
    <w:pPr>
      <w:keepNext/>
      <w:spacing w:before="120" w:after="120"/>
    </w:pPr>
    <w:rPr>
      <w:rFonts w:eastAsia="Batang"/>
      <w:b/>
    </w:rPr>
  </w:style>
  <w:style w:type="table" w:styleId="ColorfulList-Accent2">
    <w:name w:val="Colorful List Accent 2"/>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4">
    <w:name w:val="Colorful List Accent 4"/>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3">
    <w:name w:val="Colorful List Accent 3"/>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618278">
      <w:bodyDiv w:val="1"/>
      <w:marLeft w:val="0"/>
      <w:marRight w:val="0"/>
      <w:marTop w:val="0"/>
      <w:marBottom w:val="0"/>
      <w:divBdr>
        <w:top w:val="none" w:sz="0" w:space="0" w:color="auto"/>
        <w:left w:val="none" w:sz="0" w:space="0" w:color="auto"/>
        <w:bottom w:val="none" w:sz="0" w:space="0" w:color="auto"/>
        <w:right w:val="none" w:sz="0" w:space="0" w:color="auto"/>
      </w:divBdr>
    </w:div>
    <w:div w:id="1082532111">
      <w:bodyDiv w:val="1"/>
      <w:marLeft w:val="0"/>
      <w:marRight w:val="0"/>
      <w:marTop w:val="0"/>
      <w:marBottom w:val="0"/>
      <w:divBdr>
        <w:top w:val="none" w:sz="0" w:space="0" w:color="auto"/>
        <w:left w:val="none" w:sz="0" w:space="0" w:color="auto"/>
        <w:bottom w:val="none" w:sz="0" w:space="0" w:color="auto"/>
        <w:right w:val="none" w:sz="0" w:space="0" w:color="auto"/>
      </w:divBdr>
    </w:div>
    <w:div w:id="1204634595">
      <w:bodyDiv w:val="1"/>
      <w:marLeft w:val="0"/>
      <w:marRight w:val="0"/>
      <w:marTop w:val="0"/>
      <w:marBottom w:val="0"/>
      <w:divBdr>
        <w:top w:val="none" w:sz="0" w:space="0" w:color="auto"/>
        <w:left w:val="none" w:sz="0" w:space="0" w:color="auto"/>
        <w:bottom w:val="none" w:sz="0" w:space="0" w:color="auto"/>
        <w:right w:val="none" w:sz="0" w:space="0" w:color="auto"/>
      </w:divBdr>
    </w:div>
    <w:div w:id="1671518789">
      <w:bodyDiv w:val="1"/>
      <w:marLeft w:val="0"/>
      <w:marRight w:val="0"/>
      <w:marTop w:val="0"/>
      <w:marBottom w:val="0"/>
      <w:divBdr>
        <w:top w:val="none" w:sz="0" w:space="0" w:color="auto"/>
        <w:left w:val="none" w:sz="0" w:space="0" w:color="auto"/>
        <w:bottom w:val="none" w:sz="0" w:space="0" w:color="auto"/>
        <w:right w:val="none" w:sz="0" w:space="0" w:color="auto"/>
      </w:divBdr>
    </w:div>
    <w:div w:id="1766917925">
      <w:bodyDiv w:val="1"/>
      <w:marLeft w:val="0"/>
      <w:marRight w:val="0"/>
      <w:marTop w:val="0"/>
      <w:marBottom w:val="0"/>
      <w:divBdr>
        <w:top w:val="none" w:sz="0" w:space="0" w:color="auto"/>
        <w:left w:val="none" w:sz="0" w:space="0" w:color="auto"/>
        <w:bottom w:val="none" w:sz="0" w:space="0" w:color="auto"/>
        <w:right w:val="none" w:sz="0" w:space="0" w:color="auto"/>
      </w:divBdr>
    </w:div>
    <w:div w:id="1831284394">
      <w:bodyDiv w:val="1"/>
      <w:marLeft w:val="0"/>
      <w:marRight w:val="0"/>
      <w:marTop w:val="0"/>
      <w:marBottom w:val="0"/>
      <w:divBdr>
        <w:top w:val="none" w:sz="0" w:space="0" w:color="auto"/>
        <w:left w:val="none" w:sz="0" w:space="0" w:color="auto"/>
        <w:bottom w:val="none" w:sz="0" w:space="0" w:color="auto"/>
        <w:right w:val="none" w:sz="0" w:space="0" w:color="auto"/>
      </w:divBdr>
    </w:div>
    <w:div w:id="202363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HDFGroup.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HDFGroup.org"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1%20MEE\WorkingEditorial\Templates\General_HDF5_Documen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57EBD-0A3B-45D1-B283-4521E8FD2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General_HDF5_Document_Template.dotx</Template>
  <TotalTime>7</TotalTime>
  <Pages>7</Pages>
  <Words>1712</Words>
  <Characters>9759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HDF Java Products</vt:lpstr>
    </vt:vector>
  </TitlesOfParts>
  <Company>The HDF Group</Company>
  <LinksUpToDate>false</LinksUpToDate>
  <CharactersWithSpaces>11449</CharactersWithSpaces>
  <SharedDoc>false</SharedDoc>
  <HyperlinkBase/>
  <HLinks>
    <vt:vector size="24" baseType="variant">
      <vt:variant>
        <vt:i4>8126484</vt:i4>
      </vt:variant>
      <vt:variant>
        <vt:i4>141</vt:i4>
      </vt:variant>
      <vt:variant>
        <vt:i4>0</vt:i4>
      </vt:variant>
      <vt:variant>
        <vt:i4>5</vt:i4>
      </vt:variant>
      <vt:variant>
        <vt:lpwstr>http://www.hdfgroup.org/HDF5/doc/TechNotes.html</vt:lpwstr>
      </vt:variant>
      <vt:variant>
        <vt:lpwstr/>
      </vt:variant>
      <vt:variant>
        <vt:i4>2293799</vt:i4>
      </vt:variant>
      <vt:variant>
        <vt:i4>138</vt:i4>
      </vt:variant>
      <vt:variant>
        <vt:i4>0</vt:i4>
      </vt:variant>
      <vt:variant>
        <vt:i4>5</vt:i4>
      </vt:variant>
      <vt:variant>
        <vt:lpwstr>http://www.hdfgroup.org/HDF5/doc/RM/RM_H5P.html</vt:lpwstr>
      </vt:variant>
      <vt:variant>
        <vt:lpwstr>Property-SetFaplCore</vt:lpwstr>
      </vt:variant>
      <vt:variant>
        <vt:i4>3407967</vt:i4>
      </vt:variant>
      <vt:variant>
        <vt:i4>135</vt:i4>
      </vt:variant>
      <vt:variant>
        <vt:i4>0</vt:i4>
      </vt:variant>
      <vt:variant>
        <vt:i4>5</vt:i4>
      </vt:variant>
      <vt:variant>
        <vt:lpwstr>http://www.hdfgroup.org/HDF5/doc/UG/UG_frame08TheFile.html</vt:lpwstr>
      </vt:variant>
      <vt:variant>
        <vt:lpwstr/>
      </vt:variant>
      <vt:variant>
        <vt:i4>8257604</vt:i4>
      </vt:variant>
      <vt:variant>
        <vt:i4>0</vt:i4>
      </vt:variant>
      <vt:variant>
        <vt:i4>0</vt:i4>
      </vt:variant>
      <vt:variant>
        <vt:i4>5</vt:i4>
      </vt:variant>
      <vt:variant>
        <vt:lpwstr>http://www.HDFGroup.org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HDF Java Products</dc:title>
  <dc:creator>Evans, Mark</dc:creator>
  <cp:lastModifiedBy>Evans, Mark</cp:lastModifiedBy>
  <cp:revision>3</cp:revision>
  <cp:lastPrinted>2012-03-20T18:13:00Z</cp:lastPrinted>
  <dcterms:created xsi:type="dcterms:W3CDTF">2012-03-21T18:22:00Z</dcterms:created>
  <dcterms:modified xsi:type="dcterms:W3CDTF">2012-03-21T18:28:00Z</dcterms:modified>
</cp:coreProperties>
</file>